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FC8" w:rsidRDefault="007545A9" w:rsidP="00D12909">
      <w:pPr>
        <w:spacing w:after="0" w:line="240" w:lineRule="auto"/>
        <w:jc w:val="center"/>
        <w:rPr>
          <w:rFonts w:ascii="Arial" w:hAnsi="Arial" w:cs="Arial"/>
          <w:b/>
          <w:sz w:val="36"/>
          <w:szCs w:val="36"/>
        </w:rPr>
      </w:pPr>
      <w:r>
        <w:rPr>
          <w:rFonts w:ascii="Arial" w:hAnsi="Arial" w:cs="Arial"/>
          <w:b/>
          <w:sz w:val="36"/>
          <w:szCs w:val="36"/>
        </w:rPr>
        <w:t>Because We Are Thankful</w:t>
      </w:r>
    </w:p>
    <w:p w:rsidR="007545A9" w:rsidRDefault="00B046D4" w:rsidP="00D12909">
      <w:pPr>
        <w:spacing w:after="0" w:line="240" w:lineRule="auto"/>
        <w:jc w:val="center"/>
        <w:rPr>
          <w:rFonts w:ascii="Arial" w:hAnsi="Arial" w:cs="Arial"/>
          <w:b/>
          <w:sz w:val="36"/>
          <w:szCs w:val="36"/>
        </w:rPr>
      </w:pPr>
      <w:r>
        <w:rPr>
          <w:rFonts w:ascii="Arial" w:hAnsi="Arial" w:cs="Arial"/>
          <w:b/>
          <w:sz w:val="36"/>
          <w:szCs w:val="36"/>
        </w:rPr>
        <w:t>2014 Thank</w:t>
      </w:r>
      <w:r w:rsidR="007545A9">
        <w:rPr>
          <w:rFonts w:ascii="Arial" w:hAnsi="Arial" w:cs="Arial"/>
          <w:b/>
          <w:sz w:val="36"/>
          <w:szCs w:val="36"/>
        </w:rPr>
        <w:t xml:space="preserve"> Offering for the </w:t>
      </w:r>
    </w:p>
    <w:p w:rsidR="007545A9" w:rsidRPr="00314830" w:rsidRDefault="007545A9" w:rsidP="00D12909">
      <w:pPr>
        <w:spacing w:after="0" w:line="240" w:lineRule="auto"/>
        <w:jc w:val="center"/>
        <w:rPr>
          <w:rFonts w:ascii="Arial" w:hAnsi="Arial" w:cs="Arial"/>
          <w:b/>
          <w:sz w:val="36"/>
          <w:szCs w:val="36"/>
        </w:rPr>
      </w:pPr>
      <w:r>
        <w:rPr>
          <w:rFonts w:ascii="Arial" w:hAnsi="Arial" w:cs="Arial"/>
          <w:b/>
          <w:sz w:val="36"/>
          <w:szCs w:val="36"/>
        </w:rPr>
        <w:t>World Evangelism Fund</w:t>
      </w:r>
    </w:p>
    <w:p w:rsidR="007545A9" w:rsidRDefault="007545A9" w:rsidP="00D12909">
      <w:pPr>
        <w:spacing w:after="0" w:line="240" w:lineRule="auto"/>
        <w:jc w:val="center"/>
        <w:rPr>
          <w:rFonts w:ascii="Arial" w:hAnsi="Arial" w:cs="Arial"/>
          <w:b/>
          <w:sz w:val="36"/>
          <w:szCs w:val="36"/>
        </w:rPr>
      </w:pPr>
    </w:p>
    <w:p w:rsidR="00D12909" w:rsidRPr="00314830" w:rsidRDefault="007545A9" w:rsidP="00D12909">
      <w:pPr>
        <w:spacing w:after="0" w:line="240" w:lineRule="auto"/>
        <w:jc w:val="center"/>
        <w:rPr>
          <w:rFonts w:ascii="Arial" w:hAnsi="Arial" w:cs="Arial"/>
          <w:b/>
          <w:sz w:val="36"/>
          <w:szCs w:val="36"/>
        </w:rPr>
      </w:pPr>
      <w:r>
        <w:rPr>
          <w:rFonts w:ascii="Arial" w:hAnsi="Arial" w:cs="Arial"/>
          <w:b/>
          <w:sz w:val="36"/>
          <w:szCs w:val="36"/>
        </w:rPr>
        <w:t>Planning Guide</w:t>
      </w: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E97392" w:rsidRDefault="00E97392" w:rsidP="00314830">
      <w:pPr>
        <w:spacing w:after="0" w:line="240" w:lineRule="auto"/>
        <w:rPr>
          <w:rFonts w:ascii="Arial" w:hAnsi="Arial" w:cs="Arial"/>
        </w:rPr>
      </w:pPr>
      <w:bookmarkStart w:id="0" w:name="_GoBack"/>
      <w:bookmarkEnd w:id="0"/>
    </w:p>
    <w:p w:rsidR="00C42CDE" w:rsidRDefault="00C42CDE" w:rsidP="00314830">
      <w:pPr>
        <w:spacing w:after="0" w:line="240" w:lineRule="auto"/>
        <w:rPr>
          <w:rFonts w:ascii="Arial" w:hAnsi="Arial" w:cs="Arial"/>
        </w:rPr>
      </w:pPr>
    </w:p>
    <w:p w:rsidR="00314830" w:rsidRDefault="00314830" w:rsidP="00314830">
      <w:pPr>
        <w:spacing w:after="0" w:line="240" w:lineRule="auto"/>
        <w:rPr>
          <w:rFonts w:ascii="Arial" w:hAnsi="Arial" w:cs="Arial"/>
        </w:rPr>
      </w:pPr>
      <w:r>
        <w:rPr>
          <w:rFonts w:ascii="Arial" w:hAnsi="Arial" w:cs="Arial"/>
        </w:rPr>
        <w:t>© 201</w:t>
      </w:r>
      <w:r w:rsidR="007545A9">
        <w:rPr>
          <w:rFonts w:ascii="Arial" w:hAnsi="Arial" w:cs="Arial"/>
        </w:rPr>
        <w:t>4</w:t>
      </w:r>
      <w:r>
        <w:rPr>
          <w:rFonts w:ascii="Arial" w:hAnsi="Arial" w:cs="Arial"/>
        </w:rPr>
        <w:t xml:space="preserve"> International </w:t>
      </w:r>
      <w:r w:rsidRPr="00B75740">
        <w:rPr>
          <w:rFonts w:ascii="Arial" w:hAnsi="Arial" w:cs="Arial"/>
        </w:rPr>
        <w:t>Church of the Nazarene</w:t>
      </w:r>
    </w:p>
    <w:p w:rsidR="00136CD3" w:rsidRPr="00C42CDE" w:rsidRDefault="00136CD3" w:rsidP="00136CD3">
      <w:pPr>
        <w:spacing w:after="0" w:line="240" w:lineRule="auto"/>
        <w:jc w:val="center"/>
        <w:rPr>
          <w:rFonts w:ascii="Arial" w:hAnsi="Arial" w:cs="Arial"/>
        </w:rPr>
      </w:pPr>
      <w:r>
        <w:rPr>
          <w:rFonts w:ascii="Arial" w:hAnsi="Arial" w:cs="Arial"/>
          <w:b/>
          <w:sz w:val="32"/>
          <w:szCs w:val="32"/>
        </w:rPr>
        <w:lastRenderedPageBreak/>
        <w:t>Introduction</w:t>
      </w:r>
    </w:p>
    <w:p w:rsidR="00136CD3" w:rsidRDefault="00136CD3" w:rsidP="00136CD3">
      <w:pPr>
        <w:spacing w:after="0" w:line="240" w:lineRule="auto"/>
        <w:rPr>
          <w:rFonts w:ascii="Arial" w:hAnsi="Arial" w:cs="Arial"/>
        </w:rPr>
      </w:pPr>
    </w:p>
    <w:p w:rsidR="00136CD3" w:rsidRDefault="00136CD3" w:rsidP="00136CD3">
      <w:pPr>
        <w:spacing w:after="0" w:line="240" w:lineRule="auto"/>
        <w:rPr>
          <w:rFonts w:ascii="Arial" w:hAnsi="Arial" w:cs="Arial"/>
          <w:i/>
          <w:sz w:val="21"/>
          <w:szCs w:val="21"/>
        </w:rPr>
      </w:pPr>
      <w:r>
        <w:rPr>
          <w:rFonts w:ascii="Arial" w:hAnsi="Arial" w:cs="Arial"/>
          <w:i/>
          <w:sz w:val="21"/>
          <w:szCs w:val="21"/>
        </w:rPr>
        <w:t>Let them give thanks to the Lord for his unfailing love</w:t>
      </w:r>
    </w:p>
    <w:p w:rsidR="00136CD3" w:rsidRDefault="00136CD3" w:rsidP="00136CD3">
      <w:pPr>
        <w:spacing w:after="0" w:line="240" w:lineRule="auto"/>
        <w:rPr>
          <w:rFonts w:ascii="Arial" w:hAnsi="Arial" w:cs="Arial"/>
          <w:i/>
          <w:sz w:val="21"/>
          <w:szCs w:val="21"/>
        </w:rPr>
      </w:pPr>
      <w:r>
        <w:rPr>
          <w:rFonts w:ascii="Arial" w:hAnsi="Arial" w:cs="Arial"/>
          <w:i/>
          <w:sz w:val="21"/>
          <w:szCs w:val="21"/>
        </w:rPr>
        <w:t xml:space="preserve">   </w:t>
      </w:r>
      <w:proofErr w:type="gramStart"/>
      <w:r>
        <w:rPr>
          <w:rFonts w:ascii="Arial" w:hAnsi="Arial" w:cs="Arial"/>
          <w:i/>
          <w:sz w:val="21"/>
          <w:szCs w:val="21"/>
        </w:rPr>
        <w:t>and</w:t>
      </w:r>
      <w:proofErr w:type="gramEnd"/>
      <w:r>
        <w:rPr>
          <w:rFonts w:ascii="Arial" w:hAnsi="Arial" w:cs="Arial"/>
          <w:i/>
          <w:sz w:val="21"/>
          <w:szCs w:val="21"/>
        </w:rPr>
        <w:t xml:space="preserve"> his wonderful deeds for mankind.</w:t>
      </w:r>
    </w:p>
    <w:p w:rsidR="00136CD3" w:rsidRDefault="00136CD3" w:rsidP="00136CD3">
      <w:pPr>
        <w:spacing w:after="0" w:line="240" w:lineRule="auto"/>
        <w:rPr>
          <w:rFonts w:ascii="Arial" w:hAnsi="Arial" w:cs="Arial"/>
          <w:i/>
          <w:sz w:val="21"/>
          <w:szCs w:val="21"/>
        </w:rPr>
      </w:pPr>
      <w:r>
        <w:rPr>
          <w:rFonts w:ascii="Arial" w:hAnsi="Arial" w:cs="Arial"/>
          <w:i/>
          <w:sz w:val="21"/>
          <w:szCs w:val="21"/>
        </w:rPr>
        <w:t>Let them sacrifice thank offerings</w:t>
      </w:r>
    </w:p>
    <w:p w:rsidR="00136CD3" w:rsidRDefault="00136CD3" w:rsidP="00136CD3">
      <w:pPr>
        <w:spacing w:after="0" w:line="240" w:lineRule="auto"/>
        <w:rPr>
          <w:rFonts w:ascii="Arial" w:hAnsi="Arial" w:cs="Arial"/>
          <w:i/>
          <w:sz w:val="21"/>
          <w:szCs w:val="21"/>
        </w:rPr>
      </w:pPr>
      <w:r>
        <w:rPr>
          <w:rFonts w:ascii="Arial" w:hAnsi="Arial" w:cs="Arial"/>
          <w:i/>
          <w:sz w:val="21"/>
          <w:szCs w:val="21"/>
        </w:rPr>
        <w:t xml:space="preserve">   </w:t>
      </w:r>
      <w:proofErr w:type="gramStart"/>
      <w:r>
        <w:rPr>
          <w:rFonts w:ascii="Arial" w:hAnsi="Arial" w:cs="Arial"/>
          <w:i/>
          <w:sz w:val="21"/>
          <w:szCs w:val="21"/>
        </w:rPr>
        <w:t>and</w:t>
      </w:r>
      <w:proofErr w:type="gramEnd"/>
      <w:r>
        <w:rPr>
          <w:rFonts w:ascii="Arial" w:hAnsi="Arial" w:cs="Arial"/>
          <w:i/>
          <w:sz w:val="21"/>
          <w:szCs w:val="21"/>
        </w:rPr>
        <w:t xml:space="preserve"> tell of his works with songs of joy.</w:t>
      </w:r>
    </w:p>
    <w:p w:rsidR="00136CD3" w:rsidRDefault="00136CD3" w:rsidP="00136CD3">
      <w:pPr>
        <w:spacing w:after="0" w:line="240" w:lineRule="auto"/>
        <w:rPr>
          <w:rFonts w:ascii="Arial" w:hAnsi="Arial" w:cs="Arial"/>
          <w:i/>
          <w:sz w:val="21"/>
          <w:szCs w:val="21"/>
        </w:rPr>
      </w:pPr>
    </w:p>
    <w:p w:rsidR="00136CD3" w:rsidRDefault="00136CD3" w:rsidP="00136CD3">
      <w:pPr>
        <w:spacing w:after="0" w:line="240" w:lineRule="auto"/>
        <w:rPr>
          <w:rFonts w:ascii="Arial" w:hAnsi="Arial" w:cs="Arial"/>
          <w:i/>
          <w:sz w:val="21"/>
          <w:szCs w:val="21"/>
        </w:rPr>
      </w:pPr>
      <w:r>
        <w:rPr>
          <w:rFonts w:ascii="Arial" w:hAnsi="Arial" w:cs="Arial"/>
          <w:i/>
          <w:sz w:val="21"/>
          <w:szCs w:val="21"/>
        </w:rPr>
        <w:t>Psalm 107:21-22, NIV</w:t>
      </w:r>
    </w:p>
    <w:p w:rsidR="00136CD3" w:rsidRDefault="00136CD3" w:rsidP="00136CD3">
      <w:pPr>
        <w:spacing w:after="0" w:line="240" w:lineRule="auto"/>
        <w:rPr>
          <w:rFonts w:ascii="Arial" w:hAnsi="Arial" w:cs="Arial"/>
          <w:sz w:val="21"/>
          <w:szCs w:val="21"/>
        </w:rPr>
      </w:pPr>
    </w:p>
    <w:p w:rsidR="00136CD3" w:rsidRPr="00D842D4" w:rsidRDefault="00136CD3" w:rsidP="00136CD3">
      <w:pPr>
        <w:spacing w:after="0" w:line="240" w:lineRule="auto"/>
        <w:rPr>
          <w:rFonts w:ascii="Arial" w:hAnsi="Arial" w:cs="Arial"/>
          <w:sz w:val="21"/>
          <w:szCs w:val="21"/>
        </w:rPr>
      </w:pPr>
      <w:r>
        <w:rPr>
          <w:rFonts w:ascii="Arial" w:hAnsi="Arial" w:cs="Arial"/>
          <w:sz w:val="21"/>
          <w:szCs w:val="21"/>
        </w:rPr>
        <w:t xml:space="preserve">We give </w:t>
      </w:r>
      <w:r>
        <w:rPr>
          <w:rFonts w:ascii="Arial" w:hAnsi="Arial" w:cs="Arial"/>
          <w:b/>
          <w:sz w:val="21"/>
          <w:szCs w:val="21"/>
        </w:rPr>
        <w:t>because we are thankful</w:t>
      </w:r>
      <w:r>
        <w:rPr>
          <w:rFonts w:ascii="Arial" w:hAnsi="Arial" w:cs="Arial"/>
          <w:sz w:val="21"/>
          <w:szCs w:val="21"/>
        </w:rPr>
        <w:t>. The 2014 World Evangelism Fund Thank Offering theme comes from the thank offerings of the Old Testament. These offerings were a way for people to spontaneously express their gratitude to God for His gifts. This year, we want to continue this tradition of gratitude by offering up our own thank offerings to God through the World Evangelism Fund.</w:t>
      </w:r>
    </w:p>
    <w:p w:rsidR="00136CD3" w:rsidRPr="00056384" w:rsidRDefault="00136CD3" w:rsidP="00136CD3">
      <w:pPr>
        <w:spacing w:after="0" w:line="240" w:lineRule="auto"/>
        <w:ind w:left="360" w:right="360"/>
        <w:jc w:val="right"/>
        <w:rPr>
          <w:rFonts w:ascii="Arial" w:hAnsi="Arial" w:cs="Arial"/>
          <w:smallCaps/>
          <w:sz w:val="21"/>
          <w:szCs w:val="21"/>
        </w:rPr>
      </w:pPr>
    </w:p>
    <w:p w:rsidR="00136CD3" w:rsidRPr="00056384" w:rsidRDefault="00136CD3" w:rsidP="00136CD3">
      <w:pPr>
        <w:spacing w:after="0" w:line="240" w:lineRule="auto"/>
        <w:rPr>
          <w:rFonts w:ascii="Arial" w:hAnsi="Arial" w:cs="Arial"/>
          <w:sz w:val="21"/>
          <w:szCs w:val="21"/>
        </w:rPr>
      </w:pPr>
      <w:r w:rsidRPr="00056384">
        <w:rPr>
          <w:rFonts w:ascii="Arial" w:hAnsi="Arial" w:cs="Arial"/>
          <w:sz w:val="21"/>
          <w:szCs w:val="21"/>
        </w:rPr>
        <w:t>Included in th</w:t>
      </w:r>
      <w:r>
        <w:rPr>
          <w:rFonts w:ascii="Arial" w:hAnsi="Arial" w:cs="Arial"/>
          <w:sz w:val="21"/>
          <w:szCs w:val="21"/>
        </w:rPr>
        <w:t>e Planning</w:t>
      </w:r>
      <w:r w:rsidRPr="00056384">
        <w:rPr>
          <w:rFonts w:ascii="Arial" w:hAnsi="Arial" w:cs="Arial"/>
          <w:sz w:val="21"/>
          <w:szCs w:val="21"/>
        </w:rPr>
        <w:t xml:space="preserve"> Guide are:</w:t>
      </w:r>
    </w:p>
    <w:p w:rsidR="00136CD3" w:rsidRDefault="00136CD3" w:rsidP="00136CD3">
      <w:pPr>
        <w:pStyle w:val="ListParagraph"/>
        <w:numPr>
          <w:ilvl w:val="0"/>
          <w:numId w:val="14"/>
        </w:numPr>
        <w:spacing w:after="0" w:line="240" w:lineRule="auto"/>
        <w:rPr>
          <w:rFonts w:ascii="Arial" w:hAnsi="Arial" w:cs="Arial"/>
          <w:sz w:val="21"/>
          <w:szCs w:val="21"/>
        </w:rPr>
      </w:pPr>
      <w:r>
        <w:rPr>
          <w:rFonts w:ascii="Arial" w:hAnsi="Arial" w:cs="Arial"/>
          <w:sz w:val="21"/>
          <w:szCs w:val="21"/>
        </w:rPr>
        <w:t>Tips on how to use the available resources to promote the offering</w:t>
      </w:r>
    </w:p>
    <w:p w:rsidR="00136CD3" w:rsidRDefault="00136CD3" w:rsidP="00136CD3">
      <w:pPr>
        <w:pStyle w:val="ListParagraph"/>
        <w:numPr>
          <w:ilvl w:val="0"/>
          <w:numId w:val="14"/>
        </w:numPr>
        <w:spacing w:after="0" w:line="240" w:lineRule="auto"/>
        <w:rPr>
          <w:rFonts w:ascii="Arial" w:hAnsi="Arial" w:cs="Arial"/>
          <w:sz w:val="21"/>
          <w:szCs w:val="21"/>
        </w:rPr>
      </w:pPr>
      <w:r>
        <w:rPr>
          <w:rFonts w:ascii="Arial" w:hAnsi="Arial" w:cs="Arial"/>
          <w:sz w:val="21"/>
          <w:szCs w:val="21"/>
        </w:rPr>
        <w:t>Suggested timeline for talking about the offering with your congregation</w:t>
      </w:r>
    </w:p>
    <w:p w:rsidR="00136CD3" w:rsidRDefault="00136CD3" w:rsidP="00136CD3">
      <w:pPr>
        <w:pStyle w:val="ListParagraph"/>
        <w:numPr>
          <w:ilvl w:val="0"/>
          <w:numId w:val="14"/>
        </w:numPr>
        <w:spacing w:after="0" w:line="240" w:lineRule="auto"/>
        <w:rPr>
          <w:rFonts w:ascii="Arial" w:hAnsi="Arial" w:cs="Arial"/>
          <w:sz w:val="21"/>
          <w:szCs w:val="21"/>
        </w:rPr>
      </w:pPr>
      <w:r>
        <w:rPr>
          <w:rFonts w:ascii="Arial" w:hAnsi="Arial" w:cs="Arial"/>
          <w:sz w:val="21"/>
          <w:szCs w:val="21"/>
        </w:rPr>
        <w:t>Customizable scheduling tool for pastors and church leaders</w:t>
      </w:r>
    </w:p>
    <w:p w:rsidR="00136CD3" w:rsidRPr="00056384" w:rsidRDefault="00136CD3" w:rsidP="00136CD3">
      <w:pPr>
        <w:spacing w:after="0" w:line="240" w:lineRule="auto"/>
        <w:rPr>
          <w:rFonts w:ascii="Arial" w:hAnsi="Arial" w:cs="Arial"/>
          <w:sz w:val="21"/>
          <w:szCs w:val="21"/>
        </w:rPr>
      </w:pPr>
    </w:p>
    <w:p w:rsidR="00136CD3" w:rsidRPr="00056384" w:rsidRDefault="00136CD3" w:rsidP="00136CD3">
      <w:pPr>
        <w:spacing w:after="0" w:line="240" w:lineRule="auto"/>
        <w:rPr>
          <w:rFonts w:ascii="Arial" w:hAnsi="Arial" w:cs="Arial"/>
          <w:sz w:val="21"/>
          <w:szCs w:val="21"/>
        </w:rPr>
      </w:pPr>
      <w:r>
        <w:rPr>
          <w:rFonts w:ascii="Arial" w:hAnsi="Arial" w:cs="Arial"/>
          <w:sz w:val="21"/>
          <w:szCs w:val="21"/>
        </w:rPr>
        <w:t>There are also many other resources available to you though nazarene.org/generosity, the official website of the 2014 Thank Offering:</w:t>
      </w:r>
    </w:p>
    <w:p w:rsidR="00136CD3" w:rsidRPr="00056384" w:rsidRDefault="00136CD3" w:rsidP="00136CD3">
      <w:pPr>
        <w:spacing w:after="0" w:line="240" w:lineRule="auto"/>
        <w:rPr>
          <w:rFonts w:ascii="Arial" w:hAnsi="Arial" w:cs="Arial"/>
          <w:sz w:val="21"/>
          <w:szCs w:val="21"/>
        </w:rPr>
      </w:pPr>
    </w:p>
    <w:p w:rsidR="00136CD3" w:rsidRPr="002A622C" w:rsidRDefault="00136CD3" w:rsidP="00136CD3">
      <w:pPr>
        <w:pStyle w:val="ListParagraph"/>
        <w:numPr>
          <w:ilvl w:val="0"/>
          <w:numId w:val="1"/>
        </w:numPr>
        <w:spacing w:after="0" w:line="240" w:lineRule="auto"/>
        <w:rPr>
          <w:rFonts w:ascii="Arial" w:hAnsi="Arial" w:cs="Arial"/>
          <w:sz w:val="21"/>
          <w:szCs w:val="21"/>
        </w:rPr>
      </w:pPr>
      <w:r w:rsidRPr="00056384">
        <w:rPr>
          <w:rFonts w:ascii="Arial" w:hAnsi="Arial" w:cs="Arial"/>
          <w:sz w:val="21"/>
          <w:szCs w:val="21"/>
        </w:rPr>
        <w:t>Video—“</w:t>
      </w:r>
      <w:r>
        <w:rPr>
          <w:rFonts w:ascii="Arial" w:hAnsi="Arial" w:cs="Arial"/>
          <w:sz w:val="21"/>
          <w:szCs w:val="21"/>
        </w:rPr>
        <w:t>Because We Are Thankful</w:t>
      </w:r>
      <w:r w:rsidRPr="00056384">
        <w:rPr>
          <w:rFonts w:ascii="Arial" w:hAnsi="Arial" w:cs="Arial"/>
          <w:sz w:val="21"/>
          <w:szCs w:val="21"/>
        </w:rPr>
        <w:t>”</w:t>
      </w:r>
    </w:p>
    <w:p w:rsidR="00136CD3" w:rsidRPr="00056384" w:rsidRDefault="00136CD3" w:rsidP="00136CD3">
      <w:pPr>
        <w:pStyle w:val="ListParagraph"/>
        <w:numPr>
          <w:ilvl w:val="0"/>
          <w:numId w:val="1"/>
        </w:numPr>
        <w:spacing w:after="0" w:line="240" w:lineRule="auto"/>
        <w:rPr>
          <w:rFonts w:ascii="Arial" w:hAnsi="Arial" w:cs="Arial"/>
          <w:sz w:val="21"/>
          <w:szCs w:val="21"/>
        </w:rPr>
      </w:pPr>
      <w:r w:rsidRPr="00056384">
        <w:rPr>
          <w:rFonts w:ascii="Arial" w:hAnsi="Arial" w:cs="Arial"/>
          <w:sz w:val="21"/>
          <w:szCs w:val="21"/>
        </w:rPr>
        <w:t>Sermon—“</w:t>
      </w:r>
      <w:r>
        <w:rPr>
          <w:rFonts w:ascii="Arial" w:hAnsi="Arial" w:cs="Arial"/>
          <w:sz w:val="21"/>
          <w:szCs w:val="21"/>
        </w:rPr>
        <w:t>We Give…Because We Are Thankful</w:t>
      </w:r>
      <w:r w:rsidRPr="00056384">
        <w:rPr>
          <w:rFonts w:ascii="Arial" w:hAnsi="Arial" w:cs="Arial"/>
          <w:sz w:val="21"/>
          <w:szCs w:val="21"/>
        </w:rPr>
        <w:t>”</w:t>
      </w:r>
    </w:p>
    <w:p w:rsidR="00136CD3" w:rsidRDefault="00136CD3" w:rsidP="00136CD3">
      <w:pPr>
        <w:pStyle w:val="ListParagraph"/>
        <w:numPr>
          <w:ilvl w:val="0"/>
          <w:numId w:val="2"/>
        </w:numPr>
        <w:spacing w:after="0" w:line="240" w:lineRule="auto"/>
        <w:rPr>
          <w:rFonts w:ascii="Arial" w:hAnsi="Arial" w:cs="Arial"/>
          <w:sz w:val="21"/>
          <w:szCs w:val="21"/>
        </w:rPr>
      </w:pPr>
      <w:r>
        <w:rPr>
          <w:rFonts w:ascii="Arial" w:hAnsi="Arial" w:cs="Arial"/>
          <w:sz w:val="21"/>
          <w:szCs w:val="21"/>
        </w:rPr>
        <w:t>Personal stories of gratitude, generosity, and the World Evangelism Fund</w:t>
      </w:r>
    </w:p>
    <w:p w:rsidR="00136CD3" w:rsidRPr="00056384" w:rsidRDefault="00136CD3" w:rsidP="00136CD3">
      <w:pPr>
        <w:pStyle w:val="ListParagraph"/>
        <w:numPr>
          <w:ilvl w:val="0"/>
          <w:numId w:val="2"/>
        </w:numPr>
        <w:spacing w:after="0" w:line="240" w:lineRule="auto"/>
        <w:rPr>
          <w:rFonts w:ascii="Arial" w:hAnsi="Arial" w:cs="Arial"/>
          <w:sz w:val="21"/>
          <w:szCs w:val="21"/>
        </w:rPr>
      </w:pPr>
      <w:r>
        <w:rPr>
          <w:rFonts w:ascii="Arial" w:hAnsi="Arial" w:cs="Arial"/>
          <w:sz w:val="21"/>
          <w:szCs w:val="21"/>
        </w:rPr>
        <w:t>Children’s activity sheets</w:t>
      </w:r>
    </w:p>
    <w:p w:rsidR="00136CD3" w:rsidRPr="00056384" w:rsidRDefault="00136CD3" w:rsidP="00136CD3">
      <w:pPr>
        <w:pStyle w:val="ListParagraph"/>
        <w:numPr>
          <w:ilvl w:val="0"/>
          <w:numId w:val="3"/>
        </w:numPr>
        <w:spacing w:after="0" w:line="240" w:lineRule="auto"/>
        <w:rPr>
          <w:rFonts w:ascii="Arial" w:hAnsi="Arial" w:cs="Arial"/>
          <w:sz w:val="21"/>
          <w:szCs w:val="21"/>
        </w:rPr>
      </w:pPr>
      <w:r>
        <w:rPr>
          <w:rFonts w:ascii="Arial" w:hAnsi="Arial" w:cs="Arial"/>
          <w:sz w:val="21"/>
          <w:szCs w:val="21"/>
        </w:rPr>
        <w:t>Posters</w:t>
      </w:r>
    </w:p>
    <w:p w:rsidR="00136CD3" w:rsidRPr="00056384" w:rsidRDefault="00136CD3" w:rsidP="00136CD3">
      <w:pPr>
        <w:pStyle w:val="ListParagraph"/>
        <w:numPr>
          <w:ilvl w:val="0"/>
          <w:numId w:val="3"/>
        </w:numPr>
        <w:spacing w:after="0" w:line="240" w:lineRule="auto"/>
        <w:rPr>
          <w:rFonts w:ascii="Arial" w:hAnsi="Arial" w:cs="Arial"/>
          <w:sz w:val="21"/>
          <w:szCs w:val="21"/>
        </w:rPr>
      </w:pPr>
      <w:r w:rsidRPr="00056384">
        <w:rPr>
          <w:rFonts w:ascii="Arial" w:hAnsi="Arial" w:cs="Arial"/>
          <w:sz w:val="21"/>
          <w:szCs w:val="21"/>
        </w:rPr>
        <w:t>Bulletin Inserts</w:t>
      </w:r>
    </w:p>
    <w:p w:rsidR="00136CD3" w:rsidRPr="00056384" w:rsidRDefault="00136CD3" w:rsidP="00136CD3">
      <w:pPr>
        <w:pStyle w:val="ListParagraph"/>
        <w:numPr>
          <w:ilvl w:val="0"/>
          <w:numId w:val="3"/>
        </w:numPr>
        <w:spacing w:after="0" w:line="240" w:lineRule="auto"/>
        <w:rPr>
          <w:rFonts w:ascii="Arial" w:hAnsi="Arial" w:cs="Arial"/>
          <w:sz w:val="21"/>
          <w:szCs w:val="21"/>
        </w:rPr>
      </w:pPr>
      <w:r w:rsidRPr="00056384">
        <w:rPr>
          <w:rFonts w:ascii="Arial" w:hAnsi="Arial" w:cs="Arial"/>
          <w:sz w:val="21"/>
          <w:szCs w:val="21"/>
        </w:rPr>
        <w:t>Bookmarks</w:t>
      </w:r>
    </w:p>
    <w:p w:rsidR="00136CD3" w:rsidRPr="00056384" w:rsidRDefault="00136CD3" w:rsidP="00136CD3">
      <w:pPr>
        <w:pStyle w:val="ListParagraph"/>
        <w:numPr>
          <w:ilvl w:val="0"/>
          <w:numId w:val="3"/>
        </w:numPr>
        <w:spacing w:after="0" w:line="240" w:lineRule="auto"/>
        <w:rPr>
          <w:rFonts w:ascii="Arial" w:hAnsi="Arial" w:cs="Arial"/>
          <w:sz w:val="21"/>
          <w:szCs w:val="21"/>
        </w:rPr>
      </w:pPr>
      <w:r>
        <w:rPr>
          <w:rFonts w:ascii="Arial" w:hAnsi="Arial" w:cs="Arial"/>
          <w:sz w:val="21"/>
          <w:szCs w:val="21"/>
        </w:rPr>
        <w:t>Devotionals</w:t>
      </w:r>
    </w:p>
    <w:p w:rsidR="00136CD3" w:rsidRPr="00056384" w:rsidRDefault="00136CD3" w:rsidP="00136CD3">
      <w:pPr>
        <w:pStyle w:val="ListParagraph"/>
        <w:numPr>
          <w:ilvl w:val="0"/>
          <w:numId w:val="3"/>
        </w:numPr>
        <w:spacing w:after="0" w:line="240" w:lineRule="auto"/>
        <w:rPr>
          <w:rFonts w:ascii="Arial" w:hAnsi="Arial" w:cs="Arial"/>
          <w:sz w:val="21"/>
          <w:szCs w:val="21"/>
        </w:rPr>
      </w:pPr>
      <w:r w:rsidRPr="00056384">
        <w:rPr>
          <w:rFonts w:ascii="Arial" w:hAnsi="Arial" w:cs="Arial"/>
          <w:sz w:val="21"/>
          <w:szCs w:val="21"/>
        </w:rPr>
        <w:t>Logos</w:t>
      </w:r>
    </w:p>
    <w:p w:rsidR="00136CD3" w:rsidRPr="00056384" w:rsidRDefault="00E97392" w:rsidP="00136CD3">
      <w:pPr>
        <w:pStyle w:val="ListParagraph"/>
        <w:numPr>
          <w:ilvl w:val="0"/>
          <w:numId w:val="3"/>
        </w:numPr>
        <w:spacing w:after="0" w:line="240" w:lineRule="auto"/>
        <w:rPr>
          <w:rFonts w:ascii="Arial" w:hAnsi="Arial" w:cs="Arial"/>
          <w:sz w:val="21"/>
          <w:szCs w:val="21"/>
        </w:rPr>
      </w:pPr>
      <w:hyperlink r:id="rId7" w:history="1">
        <w:r w:rsidR="00136CD3" w:rsidRPr="00056384">
          <w:rPr>
            <w:rStyle w:val="Hyperlink"/>
            <w:rFonts w:ascii="Arial" w:hAnsi="Arial" w:cs="Arial"/>
            <w:sz w:val="21"/>
            <w:szCs w:val="21"/>
          </w:rPr>
          <w:t>Children’s Quarter Collectors</w:t>
        </w:r>
      </w:hyperlink>
      <w:r w:rsidR="00136CD3" w:rsidRPr="00056384">
        <w:rPr>
          <w:rFonts w:ascii="Arial" w:hAnsi="Arial" w:cs="Arial"/>
          <w:sz w:val="21"/>
          <w:szCs w:val="21"/>
        </w:rPr>
        <w:t xml:space="preserve"> (available</w:t>
      </w:r>
      <w:r w:rsidR="00136CD3">
        <w:rPr>
          <w:rFonts w:ascii="Arial" w:hAnsi="Arial" w:cs="Arial"/>
          <w:sz w:val="21"/>
          <w:szCs w:val="21"/>
        </w:rPr>
        <w:t xml:space="preserve"> for $9.99 (package of 10)</w:t>
      </w:r>
      <w:r w:rsidR="00136CD3" w:rsidRPr="00056384">
        <w:rPr>
          <w:rFonts w:ascii="Arial" w:hAnsi="Arial" w:cs="Arial"/>
          <w:sz w:val="21"/>
          <w:szCs w:val="21"/>
        </w:rPr>
        <w:t xml:space="preserve"> through Nazarene Publishing H</w:t>
      </w:r>
      <w:r w:rsidR="00136CD3">
        <w:rPr>
          <w:rFonts w:ascii="Arial" w:hAnsi="Arial" w:cs="Arial"/>
          <w:sz w:val="21"/>
          <w:szCs w:val="21"/>
        </w:rPr>
        <w:t>ouse</w:t>
      </w:r>
      <w:r w:rsidR="00136CD3" w:rsidRPr="00056384">
        <w:rPr>
          <w:rFonts w:ascii="Arial" w:hAnsi="Arial" w:cs="Arial"/>
          <w:sz w:val="21"/>
          <w:szCs w:val="21"/>
        </w:rPr>
        <w:t xml:space="preserve">, 1-800-877-0700, </w:t>
      </w:r>
      <w:hyperlink r:id="rId8" w:history="1">
        <w:r w:rsidR="00136CD3" w:rsidRPr="004A3C03">
          <w:rPr>
            <w:rStyle w:val="Hyperlink"/>
            <w:rFonts w:ascii="Arial" w:hAnsi="Arial" w:cs="Arial"/>
            <w:sz w:val="21"/>
            <w:szCs w:val="21"/>
          </w:rPr>
          <w:t>www.nph.com</w:t>
        </w:r>
      </w:hyperlink>
      <w:r w:rsidR="00136CD3" w:rsidRPr="00056384">
        <w:rPr>
          <w:rFonts w:ascii="Arial" w:hAnsi="Arial" w:cs="Arial"/>
          <w:sz w:val="21"/>
          <w:szCs w:val="21"/>
        </w:rPr>
        <w:t>)</w:t>
      </w:r>
    </w:p>
    <w:p w:rsidR="00136CD3" w:rsidRPr="00056384" w:rsidRDefault="00E97392" w:rsidP="00136CD3">
      <w:pPr>
        <w:pStyle w:val="ListParagraph"/>
        <w:numPr>
          <w:ilvl w:val="0"/>
          <w:numId w:val="3"/>
        </w:numPr>
        <w:spacing w:after="0" w:line="240" w:lineRule="auto"/>
        <w:rPr>
          <w:rFonts w:ascii="Arial" w:hAnsi="Arial" w:cs="Arial"/>
          <w:sz w:val="21"/>
          <w:szCs w:val="21"/>
        </w:rPr>
      </w:pPr>
      <w:hyperlink r:id="rId9" w:history="1">
        <w:r w:rsidR="00136CD3" w:rsidRPr="00056384">
          <w:rPr>
            <w:rStyle w:val="Hyperlink"/>
            <w:rFonts w:ascii="Arial" w:hAnsi="Arial" w:cs="Arial"/>
            <w:sz w:val="21"/>
            <w:szCs w:val="21"/>
          </w:rPr>
          <w:t>World Evangelism Fund envelopes</w:t>
        </w:r>
      </w:hyperlink>
      <w:r w:rsidR="00136CD3" w:rsidRPr="00056384">
        <w:rPr>
          <w:rFonts w:ascii="Arial" w:hAnsi="Arial" w:cs="Arial"/>
          <w:sz w:val="21"/>
          <w:szCs w:val="21"/>
        </w:rPr>
        <w:t xml:space="preserve"> (available free of charge through </w:t>
      </w:r>
      <w:r w:rsidR="00136CD3">
        <w:rPr>
          <w:rFonts w:ascii="Arial" w:hAnsi="Arial" w:cs="Arial"/>
          <w:sz w:val="21"/>
          <w:szCs w:val="21"/>
        </w:rPr>
        <w:t>Nazarene Publishing House</w:t>
      </w:r>
      <w:r w:rsidR="00136CD3" w:rsidRPr="00056384">
        <w:rPr>
          <w:rFonts w:ascii="Arial" w:hAnsi="Arial" w:cs="Arial"/>
          <w:sz w:val="21"/>
          <w:szCs w:val="21"/>
        </w:rPr>
        <w:t>, 1-800-877-0700, www.nph.com)</w:t>
      </w:r>
    </w:p>
    <w:p w:rsidR="00136CD3" w:rsidRDefault="00136CD3" w:rsidP="00136CD3">
      <w:pPr>
        <w:spacing w:after="0" w:line="240" w:lineRule="auto"/>
        <w:rPr>
          <w:rFonts w:ascii="Arial" w:hAnsi="Arial" w:cs="Arial"/>
          <w:color w:val="632423"/>
          <w:sz w:val="20"/>
          <w:szCs w:val="20"/>
        </w:rPr>
      </w:pPr>
    </w:p>
    <w:p w:rsidR="00136CD3" w:rsidRDefault="00136CD3" w:rsidP="00136CD3">
      <w:pPr>
        <w:rPr>
          <w:rFonts w:ascii="Arial" w:hAnsi="Arial" w:cs="Arial"/>
          <w:sz w:val="20"/>
          <w:szCs w:val="20"/>
        </w:rPr>
      </w:pPr>
      <w:r w:rsidRPr="00BF241D">
        <w:rPr>
          <w:rFonts w:ascii="Arial" w:hAnsi="Arial" w:cs="Arial"/>
          <w:sz w:val="20"/>
          <w:szCs w:val="20"/>
        </w:rPr>
        <w:t>For additional promotional ideas, please see the</w:t>
      </w:r>
      <w:r>
        <w:rPr>
          <w:rFonts w:ascii="Arial" w:hAnsi="Arial" w:cs="Arial"/>
          <w:sz w:val="20"/>
          <w:szCs w:val="20"/>
        </w:rPr>
        <w:t xml:space="preserve"> </w:t>
      </w:r>
      <w:r w:rsidRPr="00BF241D">
        <w:rPr>
          <w:rFonts w:ascii="Arial" w:hAnsi="Arial" w:cs="Arial"/>
          <w:sz w:val="20"/>
          <w:szCs w:val="20"/>
        </w:rPr>
        <w:t xml:space="preserve">September, October, and November issues of </w:t>
      </w:r>
      <w:r w:rsidRPr="00BF241D">
        <w:rPr>
          <w:rFonts w:ascii="Arial" w:hAnsi="Arial" w:cs="Arial"/>
          <w:i/>
          <w:iCs/>
          <w:sz w:val="20"/>
          <w:szCs w:val="20"/>
        </w:rPr>
        <w:t>Mission Connection</w:t>
      </w:r>
      <w:r w:rsidRPr="00BF241D">
        <w:rPr>
          <w:rFonts w:ascii="Arial" w:hAnsi="Arial" w:cs="Arial"/>
          <w:sz w:val="20"/>
          <w:szCs w:val="20"/>
        </w:rPr>
        <w:t xml:space="preserve">, NMI’s free electronic periodical sent to subscribers’ inboxes by the first of each month. To subscribe to </w:t>
      </w:r>
      <w:r w:rsidRPr="0096525D">
        <w:rPr>
          <w:rFonts w:ascii="Arial" w:hAnsi="Arial" w:cs="Arial"/>
          <w:i/>
          <w:sz w:val="20"/>
          <w:szCs w:val="20"/>
        </w:rPr>
        <w:t>Mission Connection</w:t>
      </w:r>
      <w:r w:rsidRPr="00BF241D">
        <w:rPr>
          <w:rFonts w:ascii="Arial" w:hAnsi="Arial" w:cs="Arial"/>
          <w:sz w:val="20"/>
          <w:szCs w:val="20"/>
        </w:rPr>
        <w:t xml:space="preserve">, go to </w:t>
      </w:r>
      <w:hyperlink r:id="rId10" w:history="1">
        <w:r>
          <w:rPr>
            <w:rStyle w:val="Hyperlink"/>
            <w:rFonts w:ascii="Arial" w:hAnsi="Arial" w:cs="Arial"/>
            <w:sz w:val="20"/>
            <w:szCs w:val="20"/>
          </w:rPr>
          <w:t>http://www.nazarene.org/subscriber.aspx</w:t>
        </w:r>
      </w:hyperlink>
      <w:r w:rsidRPr="00BF241D">
        <w:rPr>
          <w:rFonts w:ascii="Arial" w:hAnsi="Arial" w:cs="Arial"/>
          <w:sz w:val="20"/>
          <w:szCs w:val="20"/>
        </w:rPr>
        <w:t xml:space="preserve">, fill in the appropriate boxes, and reply to the confirmation </w:t>
      </w:r>
      <w:r>
        <w:rPr>
          <w:rFonts w:ascii="Arial" w:hAnsi="Arial" w:cs="Arial"/>
          <w:sz w:val="20"/>
          <w:szCs w:val="20"/>
        </w:rPr>
        <w:t>that will be sent to your inbox.</w:t>
      </w:r>
      <w:r>
        <w:rPr>
          <w:rFonts w:ascii="Arial" w:hAnsi="Arial" w:cs="Arial"/>
          <w:sz w:val="20"/>
          <w:szCs w:val="20"/>
        </w:rPr>
        <w:br w:type="page"/>
      </w:r>
    </w:p>
    <w:p w:rsidR="00136CD3" w:rsidRPr="00314830" w:rsidRDefault="00136CD3" w:rsidP="00136CD3">
      <w:pPr>
        <w:spacing w:after="0" w:line="240" w:lineRule="auto"/>
        <w:jc w:val="center"/>
        <w:rPr>
          <w:rFonts w:ascii="Arial" w:hAnsi="Arial" w:cs="Arial"/>
          <w:b/>
          <w:sz w:val="32"/>
          <w:szCs w:val="32"/>
        </w:rPr>
      </w:pPr>
      <w:r w:rsidRPr="00314830">
        <w:rPr>
          <w:rFonts w:ascii="Arial" w:hAnsi="Arial" w:cs="Arial"/>
          <w:b/>
          <w:sz w:val="32"/>
          <w:szCs w:val="32"/>
        </w:rPr>
        <w:lastRenderedPageBreak/>
        <w:t>Planning Guide</w:t>
      </w:r>
    </w:p>
    <w:p w:rsidR="00136CD3" w:rsidRDefault="00136CD3" w:rsidP="00136CD3">
      <w:pPr>
        <w:spacing w:after="0" w:line="240" w:lineRule="auto"/>
        <w:jc w:val="center"/>
        <w:rPr>
          <w:rFonts w:ascii="Arial" w:hAnsi="Arial" w:cs="Arial"/>
          <w:b/>
          <w:sz w:val="24"/>
          <w:szCs w:val="24"/>
        </w:rPr>
      </w:pPr>
    </w:p>
    <w:p w:rsidR="00136CD3" w:rsidRPr="00D12909" w:rsidRDefault="00136CD3" w:rsidP="00136CD3">
      <w:pPr>
        <w:spacing w:after="0" w:line="240" w:lineRule="auto"/>
        <w:jc w:val="center"/>
        <w:rPr>
          <w:rFonts w:ascii="Arial" w:hAnsi="Arial" w:cs="Arial"/>
          <w:b/>
          <w:sz w:val="24"/>
          <w:szCs w:val="24"/>
        </w:rPr>
      </w:pPr>
      <w:r w:rsidRPr="00D12909">
        <w:rPr>
          <w:rFonts w:ascii="Arial" w:hAnsi="Arial" w:cs="Arial"/>
          <w:b/>
          <w:sz w:val="24"/>
          <w:szCs w:val="24"/>
        </w:rPr>
        <w:t xml:space="preserve">Tips for How and When to Use the </w:t>
      </w:r>
      <w:r>
        <w:rPr>
          <w:rFonts w:ascii="Arial" w:hAnsi="Arial" w:cs="Arial"/>
          <w:b/>
          <w:sz w:val="24"/>
          <w:szCs w:val="24"/>
        </w:rPr>
        <w:t>“Because We Are Thankful”</w:t>
      </w:r>
      <w:r w:rsidRPr="00D12909">
        <w:rPr>
          <w:rFonts w:ascii="Arial" w:hAnsi="Arial" w:cs="Arial"/>
          <w:b/>
          <w:sz w:val="24"/>
          <w:szCs w:val="24"/>
        </w:rPr>
        <w:t xml:space="preserve"> Resources</w:t>
      </w:r>
    </w:p>
    <w:p w:rsidR="00136CD3" w:rsidRPr="00056384" w:rsidRDefault="00136CD3" w:rsidP="00136CD3">
      <w:pPr>
        <w:spacing w:after="0" w:line="240" w:lineRule="auto"/>
        <w:rPr>
          <w:rFonts w:ascii="Arial" w:hAnsi="Arial" w:cs="Arial"/>
          <w:sz w:val="21"/>
          <w:szCs w:val="21"/>
        </w:rPr>
      </w:pPr>
    </w:p>
    <w:p w:rsidR="00136CD3" w:rsidRDefault="00136CD3" w:rsidP="00136CD3">
      <w:pPr>
        <w:spacing w:after="0" w:line="240" w:lineRule="auto"/>
        <w:rPr>
          <w:rFonts w:ascii="Arial" w:hAnsi="Arial" w:cs="Arial"/>
          <w:sz w:val="21"/>
          <w:szCs w:val="21"/>
        </w:rPr>
      </w:pPr>
      <w:r>
        <w:rPr>
          <w:rFonts w:ascii="Arial" w:hAnsi="Arial" w:cs="Arial"/>
          <w:sz w:val="21"/>
          <w:szCs w:val="21"/>
        </w:rPr>
        <w:t xml:space="preserve">In 2014, the “Because We Are Thankful” offering for the World Evangelism Fund will be received on October 12 in Canada and on November 23 in the USA and globally. However, many regions and districts worldwide choose to have their offerings on other dates from September to December. If you are unsure of when your church should be receiving the Thank Offering, please feel free to contact your district. </w:t>
      </w:r>
    </w:p>
    <w:p w:rsidR="00136CD3" w:rsidRDefault="00136CD3" w:rsidP="00136CD3">
      <w:pPr>
        <w:spacing w:after="0" w:line="240" w:lineRule="auto"/>
        <w:rPr>
          <w:rFonts w:ascii="Arial" w:hAnsi="Arial" w:cs="Arial"/>
          <w:sz w:val="21"/>
          <w:szCs w:val="21"/>
        </w:rPr>
      </w:pPr>
    </w:p>
    <w:p w:rsidR="00136CD3" w:rsidRDefault="00136CD3" w:rsidP="00136CD3">
      <w:pPr>
        <w:spacing w:after="0" w:line="240" w:lineRule="auto"/>
        <w:rPr>
          <w:rFonts w:ascii="Arial" w:hAnsi="Arial" w:cs="Arial"/>
          <w:sz w:val="21"/>
          <w:szCs w:val="21"/>
        </w:rPr>
      </w:pPr>
      <w:r>
        <w:rPr>
          <w:rFonts w:ascii="Arial" w:hAnsi="Arial" w:cs="Arial"/>
          <w:sz w:val="21"/>
          <w:szCs w:val="21"/>
        </w:rPr>
        <w:t xml:space="preserve">By reviewing the available resources early and planning carefully, you can lead your congregation into a time of prayerful thanksgiving. This offering is not about how much we give; it is about our gratitude to God and our willingness to respond to His blessings. </w:t>
      </w:r>
    </w:p>
    <w:p w:rsidR="00136CD3" w:rsidRDefault="00136CD3" w:rsidP="00136CD3">
      <w:pPr>
        <w:spacing w:after="0" w:line="240" w:lineRule="auto"/>
        <w:rPr>
          <w:rFonts w:ascii="Arial" w:hAnsi="Arial" w:cs="Arial"/>
          <w:sz w:val="21"/>
          <w:szCs w:val="21"/>
        </w:rPr>
      </w:pPr>
    </w:p>
    <w:p w:rsidR="00136CD3" w:rsidRDefault="00136CD3" w:rsidP="00136CD3">
      <w:pPr>
        <w:spacing w:after="0" w:line="240" w:lineRule="auto"/>
        <w:rPr>
          <w:rFonts w:ascii="Arial" w:hAnsi="Arial" w:cs="Arial"/>
          <w:sz w:val="21"/>
          <w:szCs w:val="21"/>
        </w:rPr>
      </w:pPr>
      <w:r>
        <w:rPr>
          <w:rFonts w:ascii="Arial" w:hAnsi="Arial" w:cs="Arial"/>
          <w:sz w:val="21"/>
          <w:szCs w:val="21"/>
        </w:rPr>
        <w:t>There are many ways for you to use the available Thank Offering resources. Be creative! You can change your order of service on the day of the offering, distribute the stickers to your community, or create small group Bible studies for the month of the offering. Every resource can be adapted to fit the unique personality of your congregation.</w:t>
      </w:r>
    </w:p>
    <w:p w:rsidR="00136CD3" w:rsidRPr="00D066FE" w:rsidRDefault="00136CD3" w:rsidP="00136CD3">
      <w:pPr>
        <w:spacing w:after="0" w:line="240" w:lineRule="auto"/>
        <w:rPr>
          <w:rFonts w:ascii="Arial" w:hAnsi="Arial" w:cs="Arial"/>
          <w:sz w:val="21"/>
          <w:szCs w:val="21"/>
        </w:rPr>
      </w:pPr>
    </w:p>
    <w:p w:rsidR="00136CD3" w:rsidRPr="006130FE" w:rsidRDefault="00136CD3" w:rsidP="00136CD3">
      <w:pPr>
        <w:spacing w:after="0" w:line="240" w:lineRule="auto"/>
        <w:ind w:left="360" w:hanging="360"/>
        <w:rPr>
          <w:rFonts w:ascii="Arial" w:hAnsi="Arial" w:cs="Arial"/>
          <w:sz w:val="21"/>
          <w:szCs w:val="21"/>
        </w:rPr>
      </w:pPr>
      <w:r>
        <w:rPr>
          <w:rFonts w:ascii="Arial" w:hAnsi="Arial" w:cs="Arial"/>
          <w:sz w:val="21"/>
          <w:szCs w:val="21"/>
        </w:rPr>
        <w:t>Here is one potential timeline for promoting the offering in your church:</w:t>
      </w:r>
    </w:p>
    <w:p w:rsidR="00136CD3" w:rsidRPr="00056384" w:rsidRDefault="00136CD3" w:rsidP="00136CD3">
      <w:pPr>
        <w:spacing w:after="0" w:line="240" w:lineRule="auto"/>
        <w:rPr>
          <w:rFonts w:ascii="Arial" w:hAnsi="Arial" w:cs="Arial"/>
          <w:sz w:val="21"/>
          <w:szCs w:val="21"/>
        </w:rPr>
      </w:pPr>
    </w:p>
    <w:p w:rsidR="00136CD3" w:rsidRPr="00056384" w:rsidRDefault="00136CD3" w:rsidP="00136CD3">
      <w:pPr>
        <w:spacing w:after="0" w:line="240" w:lineRule="auto"/>
        <w:rPr>
          <w:rFonts w:ascii="Arial" w:hAnsi="Arial" w:cs="Arial"/>
          <w:b/>
          <w:sz w:val="21"/>
          <w:szCs w:val="21"/>
        </w:rPr>
      </w:pPr>
      <w:r w:rsidRPr="00056384">
        <w:rPr>
          <w:rFonts w:ascii="Arial" w:hAnsi="Arial" w:cs="Arial"/>
          <w:b/>
          <w:sz w:val="21"/>
          <w:szCs w:val="21"/>
        </w:rPr>
        <w:t>Immediately</w:t>
      </w:r>
    </w:p>
    <w:p w:rsidR="00136CD3" w:rsidRPr="00056384" w:rsidRDefault="00136CD3" w:rsidP="00136CD3">
      <w:pPr>
        <w:spacing w:after="0" w:line="240" w:lineRule="auto"/>
        <w:rPr>
          <w:rFonts w:ascii="Arial" w:hAnsi="Arial" w:cs="Arial"/>
          <w:b/>
          <w:sz w:val="21"/>
          <w:szCs w:val="21"/>
        </w:rPr>
      </w:pPr>
    </w:p>
    <w:p w:rsidR="00136CD3" w:rsidRPr="00E27E8C" w:rsidRDefault="00136CD3" w:rsidP="00136CD3">
      <w:pPr>
        <w:spacing w:after="0" w:line="240" w:lineRule="auto"/>
        <w:ind w:left="360" w:hanging="360"/>
        <w:rPr>
          <w:rFonts w:ascii="Arial" w:hAnsi="Arial" w:cs="Arial"/>
          <w:sz w:val="21"/>
          <w:szCs w:val="21"/>
        </w:rPr>
      </w:pPr>
      <w:r w:rsidRPr="00E27E8C">
        <w:rPr>
          <w:rFonts w:ascii="Arial" w:hAnsi="Arial" w:cs="Arial"/>
          <w:i/>
          <w:sz w:val="21"/>
          <w:szCs w:val="21"/>
        </w:rPr>
        <w:t>Explore</w:t>
      </w:r>
      <w:r w:rsidRPr="00E27E8C">
        <w:rPr>
          <w:rFonts w:ascii="Arial" w:hAnsi="Arial" w:cs="Arial"/>
          <w:sz w:val="21"/>
          <w:szCs w:val="21"/>
        </w:rPr>
        <w:t xml:space="preserve">—Visit and explore </w:t>
      </w:r>
      <w:hyperlink r:id="rId11" w:history="1">
        <w:r w:rsidRPr="00E27E8C">
          <w:rPr>
            <w:rStyle w:val="Hyperlink"/>
            <w:rFonts w:ascii="Arial" w:hAnsi="Arial" w:cs="Arial"/>
            <w:sz w:val="21"/>
            <w:szCs w:val="21"/>
          </w:rPr>
          <w:t>nazarene.org/generosity</w:t>
        </w:r>
      </w:hyperlink>
      <w:r w:rsidRPr="00E27E8C">
        <w:rPr>
          <w:rFonts w:ascii="Arial" w:hAnsi="Arial" w:cs="Arial"/>
          <w:sz w:val="21"/>
          <w:szCs w:val="21"/>
        </w:rPr>
        <w:t>, the official website for the offering. Note that at the top of the page there are links for resources in English, Spanish</w:t>
      </w:r>
      <w:r>
        <w:rPr>
          <w:rFonts w:ascii="Arial" w:hAnsi="Arial" w:cs="Arial"/>
          <w:sz w:val="21"/>
          <w:szCs w:val="21"/>
        </w:rPr>
        <w:t xml:space="preserve"> (</w:t>
      </w:r>
      <w:proofErr w:type="spellStart"/>
      <w:r w:rsidRPr="00056384">
        <w:rPr>
          <w:rFonts w:ascii="Arial" w:hAnsi="Arial" w:cs="Arial"/>
          <w:sz w:val="21"/>
          <w:szCs w:val="21"/>
        </w:rPr>
        <w:t>Español</w:t>
      </w:r>
      <w:proofErr w:type="spellEnd"/>
      <w:r>
        <w:rPr>
          <w:rFonts w:ascii="Arial" w:hAnsi="Arial" w:cs="Arial"/>
          <w:sz w:val="21"/>
          <w:szCs w:val="21"/>
        </w:rPr>
        <w:t>)</w:t>
      </w:r>
      <w:r w:rsidRPr="00E27E8C">
        <w:rPr>
          <w:rFonts w:ascii="Arial" w:hAnsi="Arial" w:cs="Arial"/>
          <w:sz w:val="21"/>
          <w:szCs w:val="21"/>
        </w:rPr>
        <w:t>, Portuguese</w:t>
      </w:r>
      <w:r>
        <w:rPr>
          <w:rFonts w:ascii="Arial" w:hAnsi="Arial" w:cs="Arial"/>
          <w:sz w:val="21"/>
          <w:szCs w:val="21"/>
        </w:rPr>
        <w:t xml:space="preserve"> (</w:t>
      </w:r>
      <w:proofErr w:type="spellStart"/>
      <w:r w:rsidRPr="00056384">
        <w:rPr>
          <w:rFonts w:ascii="Arial" w:hAnsi="Arial" w:cs="Arial"/>
          <w:sz w:val="21"/>
          <w:szCs w:val="21"/>
        </w:rPr>
        <w:t>Português</w:t>
      </w:r>
      <w:proofErr w:type="spellEnd"/>
      <w:r>
        <w:rPr>
          <w:rFonts w:ascii="Arial" w:hAnsi="Arial" w:cs="Arial"/>
          <w:sz w:val="21"/>
          <w:szCs w:val="21"/>
        </w:rPr>
        <w:t>)</w:t>
      </w:r>
      <w:r w:rsidRPr="00E27E8C">
        <w:rPr>
          <w:rFonts w:ascii="Arial" w:hAnsi="Arial" w:cs="Arial"/>
          <w:sz w:val="21"/>
          <w:szCs w:val="21"/>
        </w:rPr>
        <w:t>, French</w:t>
      </w:r>
      <w:r>
        <w:rPr>
          <w:rFonts w:ascii="Arial" w:hAnsi="Arial" w:cs="Arial"/>
          <w:sz w:val="21"/>
          <w:szCs w:val="21"/>
        </w:rPr>
        <w:t xml:space="preserve"> (</w:t>
      </w:r>
      <w:proofErr w:type="spellStart"/>
      <w:r w:rsidRPr="00056384">
        <w:rPr>
          <w:rFonts w:ascii="Arial" w:hAnsi="Arial" w:cs="Arial"/>
          <w:sz w:val="21"/>
          <w:szCs w:val="21"/>
        </w:rPr>
        <w:t>Français</w:t>
      </w:r>
      <w:proofErr w:type="spellEnd"/>
      <w:r>
        <w:rPr>
          <w:rFonts w:ascii="Arial" w:hAnsi="Arial" w:cs="Arial"/>
          <w:sz w:val="21"/>
          <w:szCs w:val="21"/>
        </w:rPr>
        <w:t>)</w:t>
      </w:r>
      <w:r w:rsidRPr="00E27E8C">
        <w:rPr>
          <w:rFonts w:ascii="Arial" w:hAnsi="Arial" w:cs="Arial"/>
          <w:sz w:val="21"/>
          <w:szCs w:val="21"/>
        </w:rPr>
        <w:t>, and Korean</w:t>
      </w:r>
      <w:r>
        <w:rPr>
          <w:rFonts w:ascii="Arial" w:hAnsi="Arial" w:cs="Arial"/>
          <w:sz w:val="21"/>
          <w:szCs w:val="21"/>
        </w:rPr>
        <w:t xml:space="preserve"> (</w:t>
      </w:r>
      <w:proofErr w:type="spellStart"/>
      <w:r w:rsidRPr="00056384">
        <w:rPr>
          <w:rFonts w:ascii="Gulim" w:eastAsia="Gulim" w:hAnsi="Gulim" w:cs="Gulim"/>
          <w:color w:val="5F4039"/>
          <w:sz w:val="21"/>
          <w:szCs w:val="21"/>
        </w:rPr>
        <w:t>한국의</w:t>
      </w:r>
      <w:proofErr w:type="spellEnd"/>
      <w:r>
        <w:rPr>
          <w:rFonts w:ascii="Arial" w:hAnsi="Arial" w:cs="Arial"/>
          <w:sz w:val="21"/>
          <w:szCs w:val="21"/>
        </w:rPr>
        <w:t xml:space="preserve">). </w:t>
      </w:r>
    </w:p>
    <w:p w:rsidR="00136CD3" w:rsidRPr="00E27E8C" w:rsidRDefault="00136CD3" w:rsidP="00136CD3">
      <w:pPr>
        <w:spacing w:after="0" w:line="240" w:lineRule="auto"/>
        <w:ind w:left="360" w:hanging="360"/>
        <w:rPr>
          <w:rFonts w:ascii="Arial" w:hAnsi="Arial" w:cs="Arial"/>
          <w:sz w:val="21"/>
          <w:szCs w:val="21"/>
        </w:rPr>
      </w:pPr>
      <w:r w:rsidRPr="00E27E8C">
        <w:rPr>
          <w:rFonts w:ascii="Arial" w:hAnsi="Arial" w:cs="Arial"/>
          <w:i/>
          <w:sz w:val="21"/>
          <w:szCs w:val="21"/>
        </w:rPr>
        <w:t>Download</w:t>
      </w:r>
      <w:r w:rsidRPr="00E27E8C">
        <w:rPr>
          <w:rFonts w:ascii="Arial" w:hAnsi="Arial" w:cs="Arial"/>
          <w:sz w:val="21"/>
          <w:szCs w:val="21"/>
        </w:rPr>
        <w:t>—Click on “Resources” or “Stories” tab to view the material available for download. You may download items individually or click on the “All-in-One Download” to download all the print resources. You can also view and download the available videos and stories.</w:t>
      </w:r>
      <w:r>
        <w:rPr>
          <w:rFonts w:ascii="Arial" w:hAnsi="Arial" w:cs="Arial"/>
          <w:sz w:val="21"/>
          <w:szCs w:val="21"/>
        </w:rPr>
        <w:t xml:space="preserve"> </w:t>
      </w:r>
      <w:r>
        <w:rPr>
          <w:rFonts w:ascii="Arial" w:hAnsi="Arial" w:cs="Arial"/>
          <w:b/>
          <w:sz w:val="21"/>
          <w:szCs w:val="21"/>
        </w:rPr>
        <w:t>Keep in mind that the “All-in-One Download”</w:t>
      </w:r>
      <w:r w:rsidRPr="00A92D69">
        <w:rPr>
          <w:rFonts w:ascii="Arial" w:hAnsi="Arial" w:cs="Arial"/>
          <w:b/>
          <w:sz w:val="21"/>
          <w:szCs w:val="21"/>
        </w:rPr>
        <w:t xml:space="preserve"> is a sizable download and will take a while, even with a speedy connection.</w:t>
      </w:r>
      <w:r w:rsidRPr="00A92D69">
        <w:rPr>
          <w:rFonts w:ascii="Arial" w:hAnsi="Arial" w:cs="Arial"/>
          <w:sz w:val="21"/>
          <w:szCs w:val="21"/>
        </w:rPr>
        <w:t xml:space="preserve"> If your connection is slow, ask someone else to help you</w:t>
      </w:r>
      <w:r>
        <w:rPr>
          <w:rFonts w:ascii="Arial" w:hAnsi="Arial" w:cs="Arial"/>
          <w:sz w:val="21"/>
          <w:szCs w:val="21"/>
        </w:rPr>
        <w:t xml:space="preserve"> download the resources.</w:t>
      </w:r>
    </w:p>
    <w:p w:rsidR="00136CD3" w:rsidRPr="00E27E8C" w:rsidRDefault="00136CD3" w:rsidP="00136CD3">
      <w:pPr>
        <w:spacing w:after="0" w:line="240" w:lineRule="auto"/>
        <w:ind w:left="360" w:hanging="360"/>
        <w:rPr>
          <w:rFonts w:ascii="Arial" w:hAnsi="Arial" w:cs="Arial"/>
          <w:sz w:val="21"/>
          <w:szCs w:val="21"/>
        </w:rPr>
      </w:pPr>
      <w:r w:rsidRPr="00E27E8C">
        <w:rPr>
          <w:rFonts w:ascii="Arial" w:hAnsi="Arial" w:cs="Arial"/>
          <w:i/>
          <w:sz w:val="21"/>
          <w:szCs w:val="21"/>
        </w:rPr>
        <w:t>Examine</w:t>
      </w:r>
      <w:r w:rsidRPr="00E27E8C">
        <w:rPr>
          <w:rFonts w:ascii="Arial" w:hAnsi="Arial" w:cs="Arial"/>
          <w:sz w:val="21"/>
          <w:szCs w:val="21"/>
        </w:rPr>
        <w:t>—Read all of the documents and resources, especially those that pertain to leaders.</w:t>
      </w:r>
    </w:p>
    <w:p w:rsidR="00136CD3" w:rsidRPr="00056384" w:rsidRDefault="00136CD3" w:rsidP="00136CD3">
      <w:pPr>
        <w:spacing w:after="0" w:line="240" w:lineRule="auto"/>
        <w:ind w:left="360" w:hanging="360"/>
        <w:rPr>
          <w:rFonts w:ascii="Arial" w:hAnsi="Arial" w:cs="Arial"/>
          <w:sz w:val="21"/>
          <w:szCs w:val="21"/>
        </w:rPr>
      </w:pPr>
      <w:r w:rsidRPr="00E27E8C">
        <w:rPr>
          <w:rFonts w:ascii="Arial" w:hAnsi="Arial" w:cs="Arial"/>
          <w:i/>
          <w:sz w:val="21"/>
          <w:szCs w:val="21"/>
        </w:rPr>
        <w:t>Plan</w:t>
      </w:r>
      <w:r w:rsidRPr="00E27E8C">
        <w:rPr>
          <w:rFonts w:ascii="Arial" w:hAnsi="Arial" w:cs="Arial"/>
          <w:sz w:val="21"/>
          <w:szCs w:val="21"/>
        </w:rPr>
        <w:t>—Gather</w:t>
      </w:r>
      <w:r w:rsidRPr="00056384">
        <w:rPr>
          <w:rFonts w:ascii="Arial" w:hAnsi="Arial" w:cs="Arial"/>
          <w:sz w:val="21"/>
          <w:szCs w:val="21"/>
        </w:rPr>
        <w:t xml:space="preserve"> your pastoral staff and your NMI </w:t>
      </w:r>
      <w:r>
        <w:rPr>
          <w:rFonts w:ascii="Arial" w:hAnsi="Arial" w:cs="Arial"/>
          <w:sz w:val="21"/>
          <w:szCs w:val="21"/>
        </w:rPr>
        <w:t>council</w:t>
      </w:r>
      <w:r w:rsidRPr="00056384">
        <w:rPr>
          <w:rFonts w:ascii="Arial" w:hAnsi="Arial" w:cs="Arial"/>
          <w:sz w:val="21"/>
          <w:szCs w:val="21"/>
        </w:rPr>
        <w:t xml:space="preserve"> to begin planning. </w:t>
      </w:r>
      <w:r>
        <w:rPr>
          <w:rFonts w:ascii="Arial" w:hAnsi="Arial" w:cs="Arial"/>
          <w:sz w:val="21"/>
          <w:szCs w:val="21"/>
        </w:rPr>
        <w:t>Look at the materials, watch the videos, and distribute the appropriate resources to the individuals who will be responsible for them:</w:t>
      </w:r>
    </w:p>
    <w:p w:rsidR="00136CD3" w:rsidRPr="00E27E8C" w:rsidRDefault="00136CD3" w:rsidP="00136CD3">
      <w:pPr>
        <w:spacing w:after="0" w:line="240" w:lineRule="auto"/>
        <w:rPr>
          <w:rFonts w:ascii="Arial" w:hAnsi="Arial" w:cs="Arial"/>
          <w:sz w:val="21"/>
          <w:szCs w:val="21"/>
        </w:rPr>
      </w:pPr>
    </w:p>
    <w:p w:rsidR="00136CD3" w:rsidRPr="00E27E8C" w:rsidRDefault="00136CD3" w:rsidP="00136CD3">
      <w:pPr>
        <w:pStyle w:val="ListParagraph"/>
        <w:numPr>
          <w:ilvl w:val="0"/>
          <w:numId w:val="15"/>
        </w:numPr>
        <w:spacing w:after="0" w:line="240" w:lineRule="auto"/>
        <w:rPr>
          <w:rFonts w:ascii="Arial" w:hAnsi="Arial" w:cs="Arial"/>
          <w:sz w:val="21"/>
          <w:szCs w:val="21"/>
        </w:rPr>
      </w:pPr>
      <w:r>
        <w:rPr>
          <w:rFonts w:ascii="Arial" w:hAnsi="Arial" w:cs="Arial"/>
          <w:sz w:val="21"/>
          <w:szCs w:val="21"/>
        </w:rPr>
        <w:t>All l</w:t>
      </w:r>
      <w:r w:rsidRPr="00E27E8C">
        <w:rPr>
          <w:rFonts w:ascii="Arial" w:hAnsi="Arial" w:cs="Arial"/>
          <w:sz w:val="21"/>
          <w:szCs w:val="21"/>
        </w:rPr>
        <w:t>eaders</w:t>
      </w:r>
    </w:p>
    <w:p w:rsidR="00136CD3" w:rsidRDefault="00136CD3" w:rsidP="00136CD3">
      <w:pPr>
        <w:pStyle w:val="ListParagraph"/>
        <w:numPr>
          <w:ilvl w:val="0"/>
          <w:numId w:val="2"/>
        </w:numPr>
        <w:spacing w:after="0" w:line="240" w:lineRule="auto"/>
        <w:ind w:left="1440"/>
        <w:rPr>
          <w:rFonts w:ascii="Arial" w:hAnsi="Arial" w:cs="Arial"/>
          <w:sz w:val="21"/>
          <w:szCs w:val="21"/>
        </w:rPr>
      </w:pPr>
      <w:r>
        <w:rPr>
          <w:rFonts w:ascii="Arial" w:hAnsi="Arial" w:cs="Arial"/>
          <w:sz w:val="21"/>
          <w:szCs w:val="21"/>
        </w:rPr>
        <w:t>Planning</w:t>
      </w:r>
      <w:r w:rsidRPr="00E27E8C">
        <w:rPr>
          <w:rFonts w:ascii="Arial" w:hAnsi="Arial" w:cs="Arial"/>
          <w:sz w:val="21"/>
          <w:szCs w:val="21"/>
        </w:rPr>
        <w:t xml:space="preserve"> Guide</w:t>
      </w:r>
    </w:p>
    <w:p w:rsidR="00136CD3" w:rsidRDefault="00136CD3" w:rsidP="00136CD3">
      <w:pPr>
        <w:spacing w:after="0" w:line="240" w:lineRule="auto"/>
        <w:ind w:left="720"/>
        <w:rPr>
          <w:rFonts w:ascii="Arial" w:hAnsi="Arial" w:cs="Arial"/>
          <w:sz w:val="21"/>
          <w:szCs w:val="21"/>
        </w:rPr>
      </w:pPr>
    </w:p>
    <w:p w:rsidR="00136CD3" w:rsidRPr="00E27E8C" w:rsidRDefault="00136CD3" w:rsidP="00136CD3">
      <w:pPr>
        <w:pStyle w:val="ListParagraph"/>
        <w:numPr>
          <w:ilvl w:val="0"/>
          <w:numId w:val="2"/>
        </w:numPr>
        <w:spacing w:after="0" w:line="240" w:lineRule="auto"/>
        <w:rPr>
          <w:rFonts w:ascii="Arial" w:hAnsi="Arial" w:cs="Arial"/>
          <w:sz w:val="21"/>
          <w:szCs w:val="21"/>
        </w:rPr>
      </w:pPr>
      <w:r w:rsidRPr="00E27E8C">
        <w:rPr>
          <w:rFonts w:ascii="Arial" w:hAnsi="Arial" w:cs="Arial"/>
          <w:sz w:val="21"/>
          <w:szCs w:val="21"/>
        </w:rPr>
        <w:t>Pastor</w:t>
      </w:r>
    </w:p>
    <w:p w:rsidR="00136CD3" w:rsidRPr="00E27E8C" w:rsidRDefault="00136CD3" w:rsidP="00136CD3">
      <w:pPr>
        <w:pStyle w:val="ListParagraph"/>
        <w:numPr>
          <w:ilvl w:val="0"/>
          <w:numId w:val="1"/>
        </w:numPr>
        <w:spacing w:after="0" w:line="240" w:lineRule="auto"/>
        <w:ind w:left="1440"/>
        <w:rPr>
          <w:rFonts w:ascii="Arial" w:hAnsi="Arial" w:cs="Arial"/>
          <w:sz w:val="21"/>
          <w:szCs w:val="21"/>
        </w:rPr>
      </w:pPr>
      <w:r w:rsidRPr="00E27E8C">
        <w:rPr>
          <w:rFonts w:ascii="Arial" w:hAnsi="Arial" w:cs="Arial"/>
          <w:sz w:val="21"/>
          <w:szCs w:val="21"/>
        </w:rPr>
        <w:t>Sermon—“</w:t>
      </w:r>
      <w:r>
        <w:rPr>
          <w:rFonts w:ascii="Arial" w:hAnsi="Arial" w:cs="Arial"/>
          <w:sz w:val="21"/>
          <w:szCs w:val="21"/>
        </w:rPr>
        <w:t>We Give…Because We Are Thankful</w:t>
      </w:r>
      <w:r w:rsidRPr="00E27E8C">
        <w:rPr>
          <w:rFonts w:ascii="Arial" w:hAnsi="Arial" w:cs="Arial"/>
          <w:sz w:val="21"/>
          <w:szCs w:val="21"/>
        </w:rPr>
        <w:t>”</w:t>
      </w:r>
    </w:p>
    <w:p w:rsidR="00136CD3" w:rsidRDefault="00136CD3" w:rsidP="00136CD3">
      <w:pPr>
        <w:pStyle w:val="ListParagraph"/>
        <w:numPr>
          <w:ilvl w:val="0"/>
          <w:numId w:val="1"/>
        </w:numPr>
        <w:spacing w:after="0" w:line="240" w:lineRule="auto"/>
        <w:ind w:left="1440"/>
        <w:rPr>
          <w:rFonts w:ascii="Arial" w:hAnsi="Arial" w:cs="Arial"/>
          <w:sz w:val="21"/>
          <w:szCs w:val="21"/>
        </w:rPr>
      </w:pPr>
      <w:r>
        <w:rPr>
          <w:rFonts w:ascii="Arial" w:hAnsi="Arial" w:cs="Arial"/>
          <w:sz w:val="21"/>
          <w:szCs w:val="21"/>
        </w:rPr>
        <w:t>Planning Guide</w:t>
      </w:r>
    </w:p>
    <w:p w:rsidR="00136CD3" w:rsidRDefault="00136CD3" w:rsidP="00136CD3">
      <w:pPr>
        <w:pStyle w:val="ListParagraph"/>
        <w:numPr>
          <w:ilvl w:val="0"/>
          <w:numId w:val="1"/>
        </w:numPr>
        <w:spacing w:after="0" w:line="240" w:lineRule="auto"/>
        <w:ind w:left="1440"/>
        <w:rPr>
          <w:rFonts w:ascii="Arial" w:hAnsi="Arial" w:cs="Arial"/>
          <w:sz w:val="21"/>
          <w:szCs w:val="21"/>
        </w:rPr>
      </w:pPr>
      <w:r w:rsidRPr="00056384">
        <w:rPr>
          <w:rFonts w:ascii="Arial" w:hAnsi="Arial" w:cs="Arial"/>
          <w:sz w:val="21"/>
          <w:szCs w:val="21"/>
        </w:rPr>
        <w:t>PowerPoint</w:t>
      </w:r>
      <w:r>
        <w:rPr>
          <w:rFonts w:ascii="Arial" w:hAnsi="Arial" w:cs="Arial"/>
          <w:sz w:val="21"/>
          <w:szCs w:val="21"/>
        </w:rPr>
        <w:t xml:space="preserve"> presentation</w:t>
      </w:r>
    </w:p>
    <w:p w:rsidR="00136CD3" w:rsidRDefault="00136CD3" w:rsidP="00136CD3">
      <w:pPr>
        <w:pStyle w:val="ListParagraph"/>
        <w:numPr>
          <w:ilvl w:val="0"/>
          <w:numId w:val="1"/>
        </w:numPr>
        <w:spacing w:after="0" w:line="240" w:lineRule="auto"/>
        <w:ind w:left="1440"/>
        <w:rPr>
          <w:rFonts w:ascii="Arial" w:hAnsi="Arial" w:cs="Arial"/>
          <w:sz w:val="21"/>
          <w:szCs w:val="21"/>
        </w:rPr>
      </w:pPr>
      <w:r>
        <w:rPr>
          <w:rFonts w:ascii="Arial" w:hAnsi="Arial" w:cs="Arial"/>
          <w:sz w:val="21"/>
          <w:szCs w:val="21"/>
        </w:rPr>
        <w:t>Stories of gratitude and generosity</w:t>
      </w:r>
    </w:p>
    <w:p w:rsidR="00136CD3" w:rsidRPr="00E27E8C" w:rsidRDefault="00136CD3" w:rsidP="00136CD3">
      <w:pPr>
        <w:pStyle w:val="ListParagraph"/>
        <w:numPr>
          <w:ilvl w:val="0"/>
          <w:numId w:val="1"/>
        </w:numPr>
        <w:spacing w:after="0" w:line="240" w:lineRule="auto"/>
        <w:ind w:left="1440"/>
        <w:rPr>
          <w:rFonts w:ascii="Arial" w:hAnsi="Arial" w:cs="Arial"/>
          <w:sz w:val="21"/>
          <w:szCs w:val="21"/>
        </w:rPr>
      </w:pPr>
      <w:r>
        <w:rPr>
          <w:rFonts w:ascii="Arial" w:hAnsi="Arial" w:cs="Arial"/>
          <w:sz w:val="21"/>
          <w:szCs w:val="21"/>
        </w:rPr>
        <w:t>“I am thankful for” stickers</w:t>
      </w:r>
    </w:p>
    <w:p w:rsidR="00136CD3" w:rsidRPr="00E27E8C" w:rsidRDefault="00136CD3" w:rsidP="00136CD3">
      <w:pPr>
        <w:spacing w:after="0" w:line="240" w:lineRule="auto"/>
        <w:ind w:left="1080"/>
        <w:rPr>
          <w:rFonts w:ascii="Arial" w:hAnsi="Arial" w:cs="Arial"/>
          <w:sz w:val="21"/>
          <w:szCs w:val="21"/>
        </w:rPr>
      </w:pPr>
    </w:p>
    <w:p w:rsidR="00136CD3" w:rsidRPr="00E27E8C" w:rsidRDefault="00136CD3" w:rsidP="00136CD3">
      <w:pPr>
        <w:pStyle w:val="ListParagraph"/>
        <w:numPr>
          <w:ilvl w:val="0"/>
          <w:numId w:val="1"/>
        </w:numPr>
        <w:spacing w:after="0" w:line="240" w:lineRule="auto"/>
        <w:rPr>
          <w:rFonts w:ascii="Arial" w:hAnsi="Arial" w:cs="Arial"/>
          <w:sz w:val="21"/>
          <w:szCs w:val="21"/>
        </w:rPr>
      </w:pPr>
      <w:r>
        <w:rPr>
          <w:rFonts w:ascii="Arial" w:hAnsi="Arial" w:cs="Arial"/>
          <w:sz w:val="21"/>
          <w:szCs w:val="21"/>
        </w:rPr>
        <w:t>Children’s l</w:t>
      </w:r>
      <w:r w:rsidRPr="00E27E8C">
        <w:rPr>
          <w:rFonts w:ascii="Arial" w:hAnsi="Arial" w:cs="Arial"/>
          <w:sz w:val="21"/>
          <w:szCs w:val="21"/>
        </w:rPr>
        <w:t>eader</w:t>
      </w:r>
    </w:p>
    <w:p w:rsidR="00136CD3" w:rsidRDefault="00136CD3" w:rsidP="00136CD3">
      <w:pPr>
        <w:pStyle w:val="ListParagraph"/>
        <w:numPr>
          <w:ilvl w:val="0"/>
          <w:numId w:val="2"/>
        </w:numPr>
        <w:spacing w:after="0" w:line="240" w:lineRule="auto"/>
        <w:ind w:left="1440"/>
        <w:rPr>
          <w:rFonts w:ascii="Arial" w:hAnsi="Arial" w:cs="Arial"/>
          <w:sz w:val="21"/>
          <w:szCs w:val="21"/>
        </w:rPr>
      </w:pPr>
      <w:r w:rsidRPr="00E27E8C">
        <w:rPr>
          <w:rFonts w:ascii="Arial" w:hAnsi="Arial" w:cs="Arial"/>
          <w:sz w:val="21"/>
          <w:szCs w:val="21"/>
        </w:rPr>
        <w:t xml:space="preserve">Children’s </w:t>
      </w:r>
      <w:r>
        <w:rPr>
          <w:rFonts w:ascii="Arial" w:hAnsi="Arial" w:cs="Arial"/>
          <w:sz w:val="21"/>
          <w:szCs w:val="21"/>
        </w:rPr>
        <w:t>activity s</w:t>
      </w:r>
      <w:r w:rsidRPr="00E27E8C">
        <w:rPr>
          <w:rFonts w:ascii="Arial" w:hAnsi="Arial" w:cs="Arial"/>
          <w:sz w:val="21"/>
          <w:szCs w:val="21"/>
        </w:rPr>
        <w:t>heet</w:t>
      </w:r>
      <w:r>
        <w:rPr>
          <w:rFonts w:ascii="Arial" w:hAnsi="Arial" w:cs="Arial"/>
          <w:sz w:val="21"/>
          <w:szCs w:val="21"/>
        </w:rPr>
        <w:t>s</w:t>
      </w:r>
    </w:p>
    <w:p w:rsidR="00136CD3" w:rsidRPr="00E27E8C" w:rsidRDefault="00136CD3" w:rsidP="00136CD3">
      <w:pPr>
        <w:pStyle w:val="ListParagraph"/>
        <w:numPr>
          <w:ilvl w:val="0"/>
          <w:numId w:val="2"/>
        </w:numPr>
        <w:spacing w:after="0" w:line="240" w:lineRule="auto"/>
        <w:ind w:left="1440"/>
        <w:rPr>
          <w:rFonts w:ascii="Arial" w:hAnsi="Arial" w:cs="Arial"/>
          <w:sz w:val="21"/>
          <w:szCs w:val="21"/>
        </w:rPr>
      </w:pPr>
      <w:r>
        <w:rPr>
          <w:rFonts w:ascii="Arial" w:hAnsi="Arial" w:cs="Arial"/>
          <w:sz w:val="21"/>
          <w:szCs w:val="21"/>
        </w:rPr>
        <w:t>“I am thankful for” stickers</w:t>
      </w:r>
    </w:p>
    <w:p w:rsidR="00136CD3" w:rsidRPr="00E27E8C" w:rsidRDefault="00136CD3" w:rsidP="00136CD3">
      <w:pPr>
        <w:pStyle w:val="ListParagraph"/>
        <w:numPr>
          <w:ilvl w:val="0"/>
          <w:numId w:val="2"/>
        </w:numPr>
        <w:spacing w:after="0" w:line="240" w:lineRule="auto"/>
        <w:ind w:left="1440"/>
        <w:rPr>
          <w:rFonts w:ascii="Arial" w:hAnsi="Arial" w:cs="Arial"/>
          <w:sz w:val="21"/>
          <w:szCs w:val="21"/>
        </w:rPr>
      </w:pPr>
      <w:r w:rsidRPr="00E27E8C">
        <w:rPr>
          <w:rFonts w:ascii="Arial" w:hAnsi="Arial" w:cs="Arial"/>
          <w:sz w:val="21"/>
          <w:szCs w:val="21"/>
        </w:rPr>
        <w:t xml:space="preserve">Children’s Quarter Collectors (available for purchase through </w:t>
      </w:r>
      <w:r>
        <w:rPr>
          <w:rFonts w:ascii="Arial" w:hAnsi="Arial" w:cs="Arial"/>
          <w:sz w:val="21"/>
          <w:szCs w:val="21"/>
        </w:rPr>
        <w:t>Nazarene Publishing House</w:t>
      </w:r>
      <w:r w:rsidRPr="00E27E8C">
        <w:rPr>
          <w:rFonts w:ascii="Arial" w:hAnsi="Arial" w:cs="Arial"/>
          <w:sz w:val="21"/>
          <w:szCs w:val="21"/>
        </w:rPr>
        <w:t>)</w:t>
      </w:r>
    </w:p>
    <w:p w:rsidR="00136CD3" w:rsidRPr="00E27E8C" w:rsidRDefault="00136CD3" w:rsidP="00136CD3">
      <w:pPr>
        <w:spacing w:after="0" w:line="240" w:lineRule="auto"/>
        <w:ind w:left="1080"/>
        <w:rPr>
          <w:rFonts w:ascii="Arial" w:hAnsi="Arial" w:cs="Arial"/>
          <w:sz w:val="21"/>
          <w:szCs w:val="21"/>
        </w:rPr>
      </w:pPr>
    </w:p>
    <w:p w:rsidR="00136CD3" w:rsidRPr="00E27E8C" w:rsidRDefault="00136CD3" w:rsidP="00136CD3">
      <w:pPr>
        <w:pStyle w:val="ListParagraph"/>
        <w:numPr>
          <w:ilvl w:val="0"/>
          <w:numId w:val="2"/>
        </w:numPr>
        <w:spacing w:after="0" w:line="240" w:lineRule="auto"/>
        <w:rPr>
          <w:rFonts w:ascii="Arial" w:hAnsi="Arial" w:cs="Arial"/>
          <w:sz w:val="21"/>
          <w:szCs w:val="21"/>
        </w:rPr>
      </w:pPr>
      <w:r>
        <w:rPr>
          <w:rFonts w:ascii="Arial" w:hAnsi="Arial" w:cs="Arial"/>
          <w:sz w:val="21"/>
          <w:szCs w:val="21"/>
        </w:rPr>
        <w:lastRenderedPageBreak/>
        <w:t>NMI council and other church leaders</w:t>
      </w:r>
    </w:p>
    <w:p w:rsidR="00136CD3" w:rsidRDefault="00136CD3" w:rsidP="00136CD3">
      <w:pPr>
        <w:pStyle w:val="ListParagraph"/>
        <w:numPr>
          <w:ilvl w:val="0"/>
          <w:numId w:val="3"/>
        </w:numPr>
        <w:spacing w:after="0" w:line="240" w:lineRule="auto"/>
        <w:ind w:left="1440"/>
        <w:rPr>
          <w:rFonts w:ascii="Arial" w:hAnsi="Arial" w:cs="Arial"/>
          <w:sz w:val="21"/>
          <w:szCs w:val="21"/>
        </w:rPr>
      </w:pPr>
      <w:r>
        <w:rPr>
          <w:rFonts w:ascii="Arial" w:hAnsi="Arial" w:cs="Arial"/>
          <w:sz w:val="21"/>
          <w:szCs w:val="21"/>
        </w:rPr>
        <w:t>Devotionals</w:t>
      </w:r>
    </w:p>
    <w:p w:rsidR="00136CD3" w:rsidRPr="00E27E8C" w:rsidRDefault="00136CD3" w:rsidP="00136CD3">
      <w:pPr>
        <w:pStyle w:val="ListParagraph"/>
        <w:numPr>
          <w:ilvl w:val="0"/>
          <w:numId w:val="3"/>
        </w:numPr>
        <w:spacing w:after="0" w:line="240" w:lineRule="auto"/>
        <w:ind w:left="1440"/>
        <w:rPr>
          <w:rFonts w:ascii="Arial" w:hAnsi="Arial" w:cs="Arial"/>
          <w:sz w:val="21"/>
          <w:szCs w:val="21"/>
        </w:rPr>
      </w:pPr>
      <w:r>
        <w:rPr>
          <w:rFonts w:ascii="Arial" w:hAnsi="Arial" w:cs="Arial"/>
          <w:sz w:val="21"/>
          <w:szCs w:val="21"/>
        </w:rPr>
        <w:t>Posters</w:t>
      </w:r>
    </w:p>
    <w:p w:rsidR="00136CD3" w:rsidRPr="00056384" w:rsidRDefault="00136CD3" w:rsidP="00136CD3">
      <w:pPr>
        <w:pStyle w:val="ListParagraph"/>
        <w:numPr>
          <w:ilvl w:val="0"/>
          <w:numId w:val="3"/>
        </w:numPr>
        <w:spacing w:after="0" w:line="240" w:lineRule="auto"/>
        <w:ind w:left="1440"/>
        <w:rPr>
          <w:rFonts w:ascii="Arial" w:hAnsi="Arial" w:cs="Arial"/>
          <w:sz w:val="21"/>
          <w:szCs w:val="21"/>
        </w:rPr>
      </w:pPr>
      <w:r>
        <w:rPr>
          <w:rFonts w:ascii="Arial" w:hAnsi="Arial" w:cs="Arial"/>
          <w:sz w:val="21"/>
          <w:szCs w:val="21"/>
        </w:rPr>
        <w:t>Bulletin i</w:t>
      </w:r>
      <w:r w:rsidRPr="00056384">
        <w:rPr>
          <w:rFonts w:ascii="Arial" w:hAnsi="Arial" w:cs="Arial"/>
          <w:sz w:val="21"/>
          <w:szCs w:val="21"/>
        </w:rPr>
        <w:t>nserts</w:t>
      </w:r>
    </w:p>
    <w:p w:rsidR="00136CD3" w:rsidRPr="00056384" w:rsidRDefault="00136CD3" w:rsidP="00136CD3">
      <w:pPr>
        <w:pStyle w:val="ListParagraph"/>
        <w:numPr>
          <w:ilvl w:val="0"/>
          <w:numId w:val="3"/>
        </w:numPr>
        <w:spacing w:after="0" w:line="240" w:lineRule="auto"/>
        <w:ind w:left="1440"/>
        <w:rPr>
          <w:rFonts w:ascii="Arial" w:hAnsi="Arial" w:cs="Arial"/>
          <w:sz w:val="21"/>
          <w:szCs w:val="21"/>
        </w:rPr>
      </w:pPr>
      <w:r w:rsidRPr="00056384">
        <w:rPr>
          <w:rFonts w:ascii="Arial" w:hAnsi="Arial" w:cs="Arial"/>
          <w:sz w:val="21"/>
          <w:szCs w:val="21"/>
        </w:rPr>
        <w:t>Bookmarks</w:t>
      </w:r>
    </w:p>
    <w:p w:rsidR="00136CD3" w:rsidRPr="00056384" w:rsidRDefault="00136CD3" w:rsidP="00136CD3">
      <w:pPr>
        <w:pStyle w:val="ListParagraph"/>
        <w:numPr>
          <w:ilvl w:val="0"/>
          <w:numId w:val="3"/>
        </w:numPr>
        <w:spacing w:after="0" w:line="240" w:lineRule="auto"/>
        <w:ind w:left="1440"/>
        <w:rPr>
          <w:rFonts w:ascii="Arial" w:hAnsi="Arial" w:cs="Arial"/>
          <w:sz w:val="21"/>
          <w:szCs w:val="21"/>
        </w:rPr>
      </w:pPr>
      <w:r w:rsidRPr="00056384">
        <w:rPr>
          <w:rFonts w:ascii="Arial" w:hAnsi="Arial" w:cs="Arial"/>
          <w:sz w:val="21"/>
          <w:szCs w:val="21"/>
        </w:rPr>
        <w:t>Logos</w:t>
      </w:r>
    </w:p>
    <w:p w:rsidR="00136CD3" w:rsidRPr="00056384" w:rsidRDefault="00136CD3" w:rsidP="00136CD3">
      <w:pPr>
        <w:pStyle w:val="ListParagraph"/>
        <w:numPr>
          <w:ilvl w:val="0"/>
          <w:numId w:val="3"/>
        </w:numPr>
        <w:spacing w:after="0" w:line="240" w:lineRule="auto"/>
        <w:ind w:left="1440"/>
        <w:rPr>
          <w:rFonts w:ascii="Arial" w:hAnsi="Arial" w:cs="Arial"/>
          <w:sz w:val="21"/>
          <w:szCs w:val="21"/>
        </w:rPr>
      </w:pPr>
      <w:r w:rsidRPr="00E27E8C">
        <w:rPr>
          <w:rFonts w:ascii="Arial" w:hAnsi="Arial" w:cs="Arial"/>
          <w:sz w:val="21"/>
          <w:szCs w:val="21"/>
        </w:rPr>
        <w:t>WEF envelopes</w:t>
      </w:r>
      <w:r w:rsidRPr="00056384">
        <w:rPr>
          <w:rFonts w:ascii="Arial" w:hAnsi="Arial" w:cs="Arial"/>
          <w:sz w:val="21"/>
          <w:szCs w:val="21"/>
        </w:rPr>
        <w:t xml:space="preserve"> (avai</w:t>
      </w:r>
      <w:r>
        <w:rPr>
          <w:rFonts w:ascii="Arial" w:hAnsi="Arial" w:cs="Arial"/>
          <w:sz w:val="21"/>
          <w:szCs w:val="21"/>
        </w:rPr>
        <w:t>lable free of charge through Nazarene Publishing House)</w:t>
      </w:r>
    </w:p>
    <w:p w:rsidR="00136CD3" w:rsidRPr="00056384" w:rsidRDefault="00136CD3" w:rsidP="00136CD3">
      <w:pPr>
        <w:spacing w:after="0" w:line="240" w:lineRule="auto"/>
        <w:rPr>
          <w:rFonts w:ascii="Arial" w:hAnsi="Arial" w:cs="Arial"/>
          <w:sz w:val="21"/>
          <w:szCs w:val="21"/>
        </w:rPr>
      </w:pPr>
    </w:p>
    <w:p w:rsidR="00136CD3" w:rsidRPr="00056384" w:rsidRDefault="00136CD3" w:rsidP="00136CD3">
      <w:pPr>
        <w:spacing w:after="0" w:line="240" w:lineRule="auto"/>
        <w:rPr>
          <w:rFonts w:ascii="Arial" w:hAnsi="Arial" w:cs="Arial"/>
          <w:b/>
          <w:sz w:val="21"/>
          <w:szCs w:val="21"/>
        </w:rPr>
      </w:pPr>
      <w:r w:rsidRPr="00056384">
        <w:rPr>
          <w:rFonts w:ascii="Arial" w:hAnsi="Arial" w:cs="Arial"/>
          <w:b/>
          <w:sz w:val="21"/>
          <w:szCs w:val="21"/>
        </w:rPr>
        <w:t>Early Preparation</w:t>
      </w:r>
    </w:p>
    <w:p w:rsidR="00136CD3" w:rsidRPr="00FA059A" w:rsidRDefault="00136CD3" w:rsidP="00136CD3">
      <w:pPr>
        <w:spacing w:after="0" w:line="240" w:lineRule="auto"/>
        <w:rPr>
          <w:rFonts w:ascii="Arial" w:hAnsi="Arial" w:cs="Arial"/>
          <w:sz w:val="21"/>
          <w:szCs w:val="21"/>
        </w:rPr>
      </w:pPr>
    </w:p>
    <w:p w:rsidR="00136CD3" w:rsidRPr="006D5E6B" w:rsidRDefault="00136CD3" w:rsidP="00136CD3">
      <w:pPr>
        <w:pStyle w:val="ListParagraph"/>
        <w:numPr>
          <w:ilvl w:val="0"/>
          <w:numId w:val="16"/>
        </w:numPr>
        <w:spacing w:after="0" w:line="240" w:lineRule="auto"/>
        <w:rPr>
          <w:rFonts w:ascii="Arial" w:hAnsi="Arial" w:cs="Arial"/>
          <w:sz w:val="21"/>
          <w:szCs w:val="21"/>
        </w:rPr>
      </w:pPr>
      <w:r w:rsidRPr="006D5E6B">
        <w:rPr>
          <w:rFonts w:ascii="Arial" w:hAnsi="Arial" w:cs="Arial"/>
          <w:sz w:val="21"/>
          <w:szCs w:val="21"/>
        </w:rPr>
        <w:t>Make plans for events using the customizable scheduling tool on page five.</w:t>
      </w:r>
    </w:p>
    <w:p w:rsidR="00136CD3" w:rsidRDefault="00136CD3" w:rsidP="00136CD3">
      <w:pPr>
        <w:pStyle w:val="ListParagraph"/>
        <w:numPr>
          <w:ilvl w:val="0"/>
          <w:numId w:val="16"/>
        </w:numPr>
        <w:spacing w:after="0" w:line="240" w:lineRule="auto"/>
        <w:rPr>
          <w:rFonts w:ascii="Arial" w:hAnsi="Arial" w:cs="Arial"/>
          <w:sz w:val="21"/>
          <w:szCs w:val="21"/>
        </w:rPr>
      </w:pPr>
      <w:r w:rsidRPr="006D5E6B">
        <w:rPr>
          <w:rFonts w:ascii="Arial" w:hAnsi="Arial" w:cs="Arial"/>
          <w:sz w:val="21"/>
          <w:szCs w:val="21"/>
        </w:rPr>
        <w:t>Print resources for distribution in the coming weeks.</w:t>
      </w:r>
    </w:p>
    <w:p w:rsidR="00136CD3" w:rsidRDefault="00136CD3" w:rsidP="00136CD3">
      <w:pPr>
        <w:pStyle w:val="ListParagraph"/>
        <w:numPr>
          <w:ilvl w:val="0"/>
          <w:numId w:val="16"/>
        </w:numPr>
        <w:spacing w:after="0" w:line="240" w:lineRule="auto"/>
        <w:rPr>
          <w:rFonts w:ascii="Arial" w:hAnsi="Arial" w:cs="Arial"/>
          <w:sz w:val="21"/>
          <w:szCs w:val="21"/>
        </w:rPr>
      </w:pPr>
      <w:r>
        <w:rPr>
          <w:rFonts w:ascii="Arial" w:hAnsi="Arial" w:cs="Arial"/>
          <w:sz w:val="21"/>
          <w:szCs w:val="21"/>
        </w:rPr>
        <w:t>Pray for generosity and a heart of gratitude in yourself and in your congregation.</w:t>
      </w:r>
    </w:p>
    <w:p w:rsidR="00136CD3" w:rsidRDefault="00136CD3" w:rsidP="00136CD3">
      <w:pPr>
        <w:spacing w:after="0" w:line="240" w:lineRule="auto"/>
        <w:rPr>
          <w:rFonts w:ascii="Arial" w:hAnsi="Arial" w:cs="Arial"/>
          <w:sz w:val="21"/>
          <w:szCs w:val="21"/>
        </w:rPr>
      </w:pPr>
    </w:p>
    <w:p w:rsidR="00136CD3" w:rsidRPr="00D066FE" w:rsidRDefault="00136CD3" w:rsidP="00136CD3">
      <w:pPr>
        <w:spacing w:after="0" w:line="240" w:lineRule="auto"/>
        <w:ind w:left="360" w:hanging="360"/>
        <w:rPr>
          <w:rFonts w:ascii="Arial" w:hAnsi="Arial" w:cs="Arial"/>
          <w:i/>
          <w:sz w:val="21"/>
          <w:szCs w:val="21"/>
        </w:rPr>
      </w:pPr>
      <w:r w:rsidRPr="00FA059A">
        <w:rPr>
          <w:rFonts w:ascii="Arial" w:hAnsi="Arial" w:cs="Arial"/>
          <w:i/>
          <w:sz w:val="21"/>
          <w:szCs w:val="21"/>
        </w:rPr>
        <w:t>Note:</w:t>
      </w:r>
      <w:r w:rsidRPr="00056384">
        <w:rPr>
          <w:rFonts w:ascii="Arial" w:hAnsi="Arial" w:cs="Arial"/>
          <w:i/>
          <w:sz w:val="21"/>
          <w:szCs w:val="21"/>
        </w:rPr>
        <w:t xml:space="preserve"> For churches with no access to a printer, we will be happy to print and ship the resources free of charge</w:t>
      </w:r>
      <w:r>
        <w:rPr>
          <w:rFonts w:ascii="Arial" w:hAnsi="Arial" w:cs="Arial"/>
          <w:i/>
          <w:sz w:val="21"/>
          <w:szCs w:val="21"/>
        </w:rPr>
        <w:t xml:space="preserve">. Please contact Stewardship Ministries at </w:t>
      </w:r>
      <w:hyperlink r:id="rId12" w:history="1">
        <w:r w:rsidRPr="00003A1C">
          <w:rPr>
            <w:rStyle w:val="Hyperlink"/>
            <w:rFonts w:ascii="Arial" w:hAnsi="Arial" w:cs="Arial"/>
            <w:i/>
            <w:sz w:val="21"/>
            <w:szCs w:val="21"/>
          </w:rPr>
          <w:t>stewardship@nazarene.org</w:t>
        </w:r>
      </w:hyperlink>
      <w:r>
        <w:rPr>
          <w:rFonts w:ascii="Arial" w:hAnsi="Arial" w:cs="Arial"/>
          <w:i/>
          <w:sz w:val="21"/>
          <w:szCs w:val="21"/>
        </w:rPr>
        <w:t xml:space="preserve"> or 1-800-544-8413.</w:t>
      </w:r>
    </w:p>
    <w:p w:rsidR="00136CD3" w:rsidRDefault="00136CD3" w:rsidP="00136CD3">
      <w:pPr>
        <w:spacing w:after="0" w:line="240" w:lineRule="auto"/>
        <w:rPr>
          <w:rFonts w:ascii="Arial" w:hAnsi="Arial" w:cs="Arial"/>
          <w:sz w:val="21"/>
          <w:szCs w:val="21"/>
        </w:rPr>
      </w:pPr>
    </w:p>
    <w:p w:rsidR="00136CD3" w:rsidRDefault="00136CD3" w:rsidP="00136CD3">
      <w:pPr>
        <w:spacing w:after="0" w:line="240" w:lineRule="auto"/>
        <w:rPr>
          <w:rFonts w:ascii="Arial" w:hAnsi="Arial" w:cs="Arial"/>
          <w:b/>
          <w:sz w:val="21"/>
          <w:szCs w:val="21"/>
        </w:rPr>
      </w:pPr>
    </w:p>
    <w:p w:rsidR="00136CD3" w:rsidRPr="00E27E8C" w:rsidRDefault="00136CD3" w:rsidP="00136CD3">
      <w:pPr>
        <w:spacing w:after="0" w:line="240" w:lineRule="auto"/>
        <w:rPr>
          <w:rFonts w:ascii="Arial" w:hAnsi="Arial" w:cs="Arial"/>
          <w:b/>
          <w:sz w:val="21"/>
          <w:szCs w:val="21"/>
        </w:rPr>
      </w:pPr>
      <w:r>
        <w:rPr>
          <w:rFonts w:ascii="Arial" w:hAnsi="Arial" w:cs="Arial"/>
          <w:b/>
          <w:sz w:val="21"/>
          <w:szCs w:val="21"/>
        </w:rPr>
        <w:t>Month of Offering</w:t>
      </w:r>
    </w:p>
    <w:p w:rsidR="00136CD3" w:rsidRPr="00056384" w:rsidRDefault="00136CD3" w:rsidP="00136CD3">
      <w:pPr>
        <w:spacing w:after="0" w:line="240" w:lineRule="auto"/>
        <w:rPr>
          <w:rFonts w:ascii="Arial" w:hAnsi="Arial" w:cs="Arial"/>
          <w:sz w:val="21"/>
          <w:szCs w:val="21"/>
        </w:rPr>
      </w:pPr>
    </w:p>
    <w:p w:rsidR="00136CD3" w:rsidRPr="00FA059A" w:rsidRDefault="00136CD3" w:rsidP="00136CD3">
      <w:pPr>
        <w:spacing w:after="0" w:line="240" w:lineRule="auto"/>
        <w:rPr>
          <w:rFonts w:ascii="Arial" w:hAnsi="Arial" w:cs="Arial"/>
          <w:sz w:val="21"/>
          <w:szCs w:val="21"/>
        </w:rPr>
      </w:pPr>
      <w:r w:rsidRPr="00FA059A">
        <w:rPr>
          <w:rFonts w:ascii="Arial" w:hAnsi="Arial" w:cs="Arial"/>
          <w:sz w:val="21"/>
          <w:szCs w:val="21"/>
        </w:rPr>
        <w:t>Week 1</w:t>
      </w:r>
    </w:p>
    <w:p w:rsidR="00136CD3" w:rsidRDefault="00136CD3" w:rsidP="00136CD3">
      <w:pPr>
        <w:pStyle w:val="ListParagraph"/>
        <w:numPr>
          <w:ilvl w:val="0"/>
          <w:numId w:val="4"/>
        </w:numPr>
        <w:spacing w:after="0" w:line="240" w:lineRule="auto"/>
        <w:ind w:left="720"/>
        <w:rPr>
          <w:rFonts w:ascii="Arial" w:hAnsi="Arial" w:cs="Arial"/>
          <w:sz w:val="21"/>
          <w:szCs w:val="21"/>
        </w:rPr>
      </w:pPr>
      <w:r w:rsidRPr="00E27E8C">
        <w:rPr>
          <w:rFonts w:ascii="Arial" w:hAnsi="Arial" w:cs="Arial"/>
          <w:sz w:val="21"/>
          <w:szCs w:val="21"/>
        </w:rPr>
        <w:t>Video—“</w:t>
      </w:r>
      <w:r>
        <w:rPr>
          <w:rFonts w:ascii="Arial" w:hAnsi="Arial" w:cs="Arial"/>
          <w:sz w:val="21"/>
          <w:szCs w:val="21"/>
        </w:rPr>
        <w:t xml:space="preserve">Give Your Heart” </w:t>
      </w:r>
      <w:hyperlink r:id="rId13" w:history="1">
        <w:r w:rsidRPr="00DF261B">
          <w:rPr>
            <w:rStyle w:val="Hyperlink"/>
            <w:rFonts w:ascii="Arial" w:hAnsi="Arial" w:cs="Arial"/>
            <w:sz w:val="21"/>
            <w:szCs w:val="21"/>
          </w:rPr>
          <w:t>http://medialibrary.nazarene.org/guide?q=give+your+heart</w:t>
        </w:r>
      </w:hyperlink>
    </w:p>
    <w:p w:rsidR="00136CD3" w:rsidRPr="00E27E8C" w:rsidRDefault="00136CD3" w:rsidP="00136CD3">
      <w:pPr>
        <w:pStyle w:val="ListParagraph"/>
        <w:numPr>
          <w:ilvl w:val="0"/>
          <w:numId w:val="4"/>
        </w:numPr>
        <w:spacing w:after="0" w:line="240" w:lineRule="auto"/>
        <w:ind w:left="720"/>
        <w:rPr>
          <w:rFonts w:ascii="Arial" w:hAnsi="Arial" w:cs="Arial"/>
          <w:sz w:val="21"/>
          <w:szCs w:val="21"/>
        </w:rPr>
      </w:pPr>
      <w:r>
        <w:rPr>
          <w:rFonts w:ascii="Arial" w:hAnsi="Arial" w:cs="Arial"/>
          <w:sz w:val="21"/>
          <w:szCs w:val="21"/>
        </w:rPr>
        <w:t>Distribute “For All God’s People” devotionals to congregation</w:t>
      </w:r>
    </w:p>
    <w:p w:rsidR="00136CD3" w:rsidRPr="00E27E8C" w:rsidRDefault="00136CD3" w:rsidP="00136CD3">
      <w:pPr>
        <w:spacing w:after="0" w:line="240" w:lineRule="auto"/>
        <w:rPr>
          <w:rFonts w:ascii="Arial" w:hAnsi="Arial" w:cs="Arial"/>
          <w:sz w:val="21"/>
          <w:szCs w:val="21"/>
        </w:rPr>
      </w:pPr>
    </w:p>
    <w:p w:rsidR="00136CD3" w:rsidRPr="00E27E8C" w:rsidRDefault="00136CD3" w:rsidP="00136CD3">
      <w:pPr>
        <w:spacing w:after="0" w:line="240" w:lineRule="auto"/>
        <w:rPr>
          <w:rFonts w:ascii="Arial" w:hAnsi="Arial" w:cs="Arial"/>
          <w:sz w:val="21"/>
          <w:szCs w:val="21"/>
        </w:rPr>
      </w:pPr>
      <w:r w:rsidRPr="00E27E8C">
        <w:rPr>
          <w:rFonts w:ascii="Arial" w:hAnsi="Arial" w:cs="Arial"/>
          <w:sz w:val="21"/>
          <w:szCs w:val="21"/>
        </w:rPr>
        <w:t>Week 2</w:t>
      </w:r>
    </w:p>
    <w:p w:rsidR="00136CD3" w:rsidRDefault="00136CD3" w:rsidP="00136CD3">
      <w:pPr>
        <w:pStyle w:val="ListParagraph"/>
        <w:numPr>
          <w:ilvl w:val="0"/>
          <w:numId w:val="4"/>
        </w:numPr>
        <w:spacing w:after="0" w:line="240" w:lineRule="auto"/>
        <w:ind w:left="720"/>
        <w:rPr>
          <w:rFonts w:ascii="Arial" w:hAnsi="Arial" w:cs="Arial"/>
          <w:sz w:val="21"/>
          <w:szCs w:val="21"/>
        </w:rPr>
      </w:pPr>
      <w:r w:rsidRPr="00E27E8C">
        <w:rPr>
          <w:rFonts w:ascii="Arial" w:hAnsi="Arial" w:cs="Arial"/>
          <w:sz w:val="21"/>
          <w:szCs w:val="21"/>
        </w:rPr>
        <w:t>Video—“</w:t>
      </w:r>
      <w:r>
        <w:rPr>
          <w:rFonts w:ascii="Arial" w:hAnsi="Arial" w:cs="Arial"/>
          <w:sz w:val="21"/>
          <w:szCs w:val="21"/>
        </w:rPr>
        <w:t>WEF and Madagascar</w:t>
      </w:r>
      <w:r w:rsidRPr="00E27E8C">
        <w:rPr>
          <w:rFonts w:ascii="Arial" w:hAnsi="Arial" w:cs="Arial"/>
          <w:sz w:val="21"/>
          <w:szCs w:val="21"/>
        </w:rPr>
        <w:t>”</w:t>
      </w:r>
      <w:r>
        <w:rPr>
          <w:rFonts w:ascii="Arial" w:hAnsi="Arial" w:cs="Arial"/>
          <w:sz w:val="21"/>
          <w:szCs w:val="21"/>
        </w:rPr>
        <w:t xml:space="preserve"> </w:t>
      </w:r>
      <w:hyperlink r:id="rId14" w:history="1">
        <w:r w:rsidRPr="00DF261B">
          <w:rPr>
            <w:rStyle w:val="Hyperlink"/>
            <w:rFonts w:ascii="Arial" w:hAnsi="Arial" w:cs="Arial"/>
            <w:sz w:val="21"/>
            <w:szCs w:val="21"/>
          </w:rPr>
          <w:t>http://medialibrary.nazarene.org/guide?q=madagascar</w:t>
        </w:r>
      </w:hyperlink>
    </w:p>
    <w:p w:rsidR="00136CD3" w:rsidRDefault="00136CD3" w:rsidP="00136CD3">
      <w:pPr>
        <w:pStyle w:val="ListParagraph"/>
        <w:numPr>
          <w:ilvl w:val="0"/>
          <w:numId w:val="4"/>
        </w:numPr>
        <w:spacing w:after="0" w:line="240" w:lineRule="auto"/>
        <w:ind w:left="720"/>
        <w:rPr>
          <w:rFonts w:ascii="Arial" w:hAnsi="Arial" w:cs="Arial"/>
          <w:sz w:val="21"/>
          <w:szCs w:val="21"/>
        </w:rPr>
      </w:pPr>
      <w:r>
        <w:rPr>
          <w:rFonts w:ascii="Arial" w:hAnsi="Arial" w:cs="Arial"/>
          <w:sz w:val="21"/>
          <w:szCs w:val="21"/>
        </w:rPr>
        <w:t>Children’s activity s</w:t>
      </w:r>
      <w:r w:rsidRPr="00FA059A">
        <w:rPr>
          <w:rFonts w:ascii="Arial" w:hAnsi="Arial" w:cs="Arial"/>
          <w:sz w:val="21"/>
          <w:szCs w:val="21"/>
        </w:rPr>
        <w:t>heet</w:t>
      </w:r>
      <w:r>
        <w:rPr>
          <w:rFonts w:ascii="Arial" w:hAnsi="Arial" w:cs="Arial"/>
          <w:sz w:val="21"/>
          <w:szCs w:val="21"/>
        </w:rPr>
        <w:t>s</w:t>
      </w:r>
    </w:p>
    <w:p w:rsidR="00136CD3" w:rsidRPr="00FA059A" w:rsidRDefault="00136CD3" w:rsidP="00136CD3">
      <w:pPr>
        <w:pStyle w:val="ListParagraph"/>
        <w:numPr>
          <w:ilvl w:val="0"/>
          <w:numId w:val="4"/>
        </w:numPr>
        <w:spacing w:after="0" w:line="240" w:lineRule="auto"/>
        <w:ind w:left="720"/>
        <w:rPr>
          <w:rFonts w:ascii="Arial" w:hAnsi="Arial" w:cs="Arial"/>
          <w:sz w:val="21"/>
          <w:szCs w:val="21"/>
        </w:rPr>
      </w:pPr>
      <w:r>
        <w:rPr>
          <w:rFonts w:ascii="Arial" w:hAnsi="Arial" w:cs="Arial"/>
          <w:sz w:val="21"/>
          <w:szCs w:val="21"/>
        </w:rPr>
        <w:t>Distribute bookmarks</w:t>
      </w:r>
    </w:p>
    <w:p w:rsidR="00136CD3" w:rsidRPr="00E27E8C" w:rsidRDefault="00136CD3" w:rsidP="00136CD3">
      <w:pPr>
        <w:spacing w:after="0" w:line="240" w:lineRule="auto"/>
        <w:rPr>
          <w:rFonts w:ascii="Arial" w:hAnsi="Arial" w:cs="Arial"/>
          <w:sz w:val="21"/>
          <w:szCs w:val="21"/>
        </w:rPr>
      </w:pPr>
    </w:p>
    <w:p w:rsidR="00136CD3" w:rsidRPr="00E27E8C" w:rsidRDefault="00136CD3" w:rsidP="00136CD3">
      <w:pPr>
        <w:spacing w:after="0" w:line="240" w:lineRule="auto"/>
        <w:rPr>
          <w:rFonts w:ascii="Arial" w:hAnsi="Arial" w:cs="Arial"/>
          <w:sz w:val="21"/>
          <w:szCs w:val="21"/>
        </w:rPr>
      </w:pPr>
      <w:r w:rsidRPr="00E27E8C">
        <w:rPr>
          <w:rFonts w:ascii="Arial" w:hAnsi="Arial" w:cs="Arial"/>
          <w:sz w:val="21"/>
          <w:szCs w:val="21"/>
        </w:rPr>
        <w:t>Week 3</w:t>
      </w:r>
    </w:p>
    <w:p w:rsidR="00136CD3" w:rsidRPr="00056384" w:rsidRDefault="00136CD3" w:rsidP="00136CD3">
      <w:pPr>
        <w:pStyle w:val="ListParagraph"/>
        <w:numPr>
          <w:ilvl w:val="0"/>
          <w:numId w:val="4"/>
        </w:numPr>
        <w:spacing w:after="0" w:line="240" w:lineRule="auto"/>
        <w:ind w:left="720"/>
        <w:rPr>
          <w:rFonts w:ascii="Arial" w:hAnsi="Arial" w:cs="Arial"/>
          <w:sz w:val="21"/>
          <w:szCs w:val="21"/>
        </w:rPr>
      </w:pPr>
      <w:r>
        <w:rPr>
          <w:rFonts w:ascii="Arial" w:hAnsi="Arial" w:cs="Arial"/>
          <w:sz w:val="21"/>
          <w:szCs w:val="21"/>
        </w:rPr>
        <w:t>Offering day: Thank Offering for the World Evangelism Fund</w:t>
      </w:r>
    </w:p>
    <w:p w:rsidR="00136CD3" w:rsidRDefault="00136CD3" w:rsidP="00136CD3">
      <w:pPr>
        <w:pStyle w:val="ListParagraph"/>
        <w:numPr>
          <w:ilvl w:val="0"/>
          <w:numId w:val="4"/>
        </w:numPr>
        <w:spacing w:after="0" w:line="240" w:lineRule="auto"/>
        <w:ind w:left="720"/>
        <w:rPr>
          <w:rFonts w:ascii="Arial" w:hAnsi="Arial" w:cs="Arial"/>
          <w:sz w:val="21"/>
          <w:szCs w:val="21"/>
        </w:rPr>
      </w:pPr>
      <w:r w:rsidRPr="00E27E8C">
        <w:rPr>
          <w:rFonts w:ascii="Arial" w:hAnsi="Arial" w:cs="Arial"/>
          <w:sz w:val="21"/>
          <w:szCs w:val="21"/>
        </w:rPr>
        <w:t>Video—“</w:t>
      </w:r>
      <w:r>
        <w:rPr>
          <w:rFonts w:ascii="Arial" w:hAnsi="Arial" w:cs="Arial"/>
          <w:sz w:val="21"/>
          <w:szCs w:val="21"/>
        </w:rPr>
        <w:t>Because We Are Thankful</w:t>
      </w:r>
      <w:r w:rsidRPr="00E27E8C">
        <w:rPr>
          <w:rFonts w:ascii="Arial" w:hAnsi="Arial" w:cs="Arial"/>
          <w:sz w:val="21"/>
          <w:szCs w:val="21"/>
        </w:rPr>
        <w:t>”</w:t>
      </w:r>
      <w:r>
        <w:rPr>
          <w:rFonts w:ascii="Arial" w:hAnsi="Arial" w:cs="Arial"/>
          <w:sz w:val="21"/>
          <w:szCs w:val="21"/>
        </w:rPr>
        <w:t xml:space="preserve"> </w:t>
      </w:r>
      <w:hyperlink r:id="rId15" w:history="1">
        <w:r>
          <w:rPr>
            <w:rStyle w:val="Hyperlink"/>
            <w:rFonts w:ascii="Arial" w:hAnsi="Arial" w:cs="Arial"/>
            <w:sz w:val="21"/>
            <w:szCs w:val="21"/>
          </w:rPr>
          <w:t>n</w:t>
        </w:r>
        <w:r w:rsidRPr="00E7678F">
          <w:rPr>
            <w:rStyle w:val="Hyperlink"/>
            <w:rFonts w:ascii="Arial" w:hAnsi="Arial" w:cs="Arial"/>
            <w:sz w:val="21"/>
            <w:szCs w:val="21"/>
          </w:rPr>
          <w:t>azarene.org/generosity</w:t>
        </w:r>
      </w:hyperlink>
    </w:p>
    <w:p w:rsidR="00136CD3" w:rsidRDefault="00136CD3" w:rsidP="00136CD3">
      <w:pPr>
        <w:pStyle w:val="ListParagraph"/>
        <w:numPr>
          <w:ilvl w:val="0"/>
          <w:numId w:val="4"/>
        </w:numPr>
        <w:spacing w:after="0" w:line="240" w:lineRule="auto"/>
        <w:ind w:left="720"/>
        <w:rPr>
          <w:rFonts w:ascii="Arial" w:hAnsi="Arial" w:cs="Arial"/>
          <w:sz w:val="21"/>
          <w:szCs w:val="21"/>
        </w:rPr>
      </w:pPr>
      <w:r w:rsidRPr="00FA059A">
        <w:rPr>
          <w:rFonts w:ascii="Arial" w:hAnsi="Arial" w:cs="Arial"/>
          <w:sz w:val="21"/>
          <w:szCs w:val="21"/>
        </w:rPr>
        <w:t>Sermon—“We Give…Because We Are Thankful”</w:t>
      </w:r>
    </w:p>
    <w:p w:rsidR="00136CD3" w:rsidRPr="00FA059A" w:rsidRDefault="00136CD3" w:rsidP="00136CD3">
      <w:pPr>
        <w:pStyle w:val="ListParagraph"/>
        <w:numPr>
          <w:ilvl w:val="0"/>
          <w:numId w:val="4"/>
        </w:numPr>
        <w:spacing w:after="0" w:line="240" w:lineRule="auto"/>
        <w:ind w:left="720"/>
        <w:rPr>
          <w:rFonts w:ascii="Arial" w:hAnsi="Arial" w:cs="Arial"/>
          <w:sz w:val="21"/>
          <w:szCs w:val="21"/>
        </w:rPr>
      </w:pPr>
      <w:r>
        <w:rPr>
          <w:rFonts w:ascii="Arial" w:hAnsi="Arial" w:cs="Arial"/>
          <w:sz w:val="21"/>
          <w:szCs w:val="21"/>
        </w:rPr>
        <w:t>Distribute “I am thankful for” stickers to children and adults</w:t>
      </w:r>
    </w:p>
    <w:p w:rsidR="00136CD3" w:rsidRDefault="00136CD3" w:rsidP="00136CD3">
      <w:pPr>
        <w:rPr>
          <w:rFonts w:ascii="Arial" w:hAnsi="Arial" w:cs="Arial"/>
          <w:b/>
          <w:sz w:val="21"/>
          <w:szCs w:val="21"/>
        </w:rPr>
      </w:pPr>
      <w:r>
        <w:rPr>
          <w:rFonts w:ascii="Arial" w:hAnsi="Arial" w:cs="Arial"/>
          <w:b/>
          <w:sz w:val="21"/>
          <w:szCs w:val="21"/>
        </w:rPr>
        <w:br w:type="page"/>
      </w:r>
    </w:p>
    <w:p w:rsidR="00136CD3" w:rsidRPr="00890129" w:rsidRDefault="00136CD3" w:rsidP="00136CD3">
      <w:pPr>
        <w:spacing w:after="0" w:line="240" w:lineRule="auto"/>
        <w:rPr>
          <w:rFonts w:ascii="Arial" w:hAnsi="Arial" w:cs="Arial"/>
          <w:b/>
          <w:sz w:val="21"/>
          <w:szCs w:val="21"/>
        </w:rPr>
      </w:pPr>
      <w:r w:rsidRPr="00890129">
        <w:rPr>
          <w:rFonts w:ascii="Arial" w:hAnsi="Arial" w:cs="Arial"/>
          <w:b/>
          <w:sz w:val="21"/>
          <w:szCs w:val="21"/>
        </w:rPr>
        <w:lastRenderedPageBreak/>
        <w:t>Scheduling tool:</w:t>
      </w:r>
    </w:p>
    <w:p w:rsidR="00136CD3" w:rsidRDefault="00136CD3" w:rsidP="00136CD3">
      <w:pPr>
        <w:spacing w:after="0" w:line="240" w:lineRule="auto"/>
        <w:rPr>
          <w:rFonts w:ascii="Arial" w:hAnsi="Arial" w:cs="Arial"/>
          <w:sz w:val="21"/>
          <w:szCs w:val="21"/>
        </w:rPr>
      </w:pPr>
    </w:p>
    <w:p w:rsidR="00136CD3" w:rsidRDefault="00136CD3" w:rsidP="00136CD3">
      <w:pPr>
        <w:spacing w:after="0" w:line="240" w:lineRule="auto"/>
        <w:rPr>
          <w:rFonts w:ascii="Arial" w:hAnsi="Arial" w:cs="Arial"/>
          <w:sz w:val="21"/>
          <w:szCs w:val="21"/>
        </w:rPr>
      </w:pPr>
    </w:p>
    <w:tbl>
      <w:tblPr>
        <w:tblStyle w:val="TableGrid"/>
        <w:tblpPr w:leftFromText="180" w:rightFromText="180" w:vertAnchor="text" w:horzAnchor="margin" w:tblpY="-119"/>
        <w:tblW w:w="0" w:type="auto"/>
        <w:tblLook w:val="04A0" w:firstRow="1" w:lastRow="0" w:firstColumn="1" w:lastColumn="0" w:noHBand="0" w:noVBand="1"/>
      </w:tblPr>
      <w:tblGrid>
        <w:gridCol w:w="2378"/>
        <w:gridCol w:w="2354"/>
        <w:gridCol w:w="2317"/>
        <w:gridCol w:w="2333"/>
      </w:tblGrid>
      <w:tr w:rsidR="00136CD3" w:rsidRPr="00056384" w:rsidTr="00D41FD4">
        <w:trPr>
          <w:trHeight w:val="546"/>
        </w:trPr>
        <w:tc>
          <w:tcPr>
            <w:tcW w:w="2378" w:type="dxa"/>
          </w:tcPr>
          <w:p w:rsidR="00136CD3" w:rsidRPr="00EF0C64" w:rsidRDefault="00136CD3" w:rsidP="00D41FD4">
            <w:pPr>
              <w:rPr>
                <w:rFonts w:ascii="Arial" w:hAnsi="Arial" w:cs="Arial"/>
                <w:b/>
                <w:sz w:val="21"/>
                <w:szCs w:val="21"/>
              </w:rPr>
            </w:pPr>
            <w:r w:rsidRPr="00EF0C64">
              <w:rPr>
                <w:rFonts w:ascii="Arial" w:hAnsi="Arial" w:cs="Arial"/>
                <w:b/>
                <w:sz w:val="21"/>
                <w:szCs w:val="21"/>
              </w:rPr>
              <w:t>Item</w:t>
            </w:r>
          </w:p>
        </w:tc>
        <w:tc>
          <w:tcPr>
            <w:tcW w:w="2354" w:type="dxa"/>
          </w:tcPr>
          <w:p w:rsidR="00136CD3" w:rsidRPr="00EF0C64" w:rsidRDefault="00136CD3" w:rsidP="00D41FD4">
            <w:pPr>
              <w:rPr>
                <w:rFonts w:ascii="Arial" w:hAnsi="Arial" w:cs="Arial"/>
                <w:b/>
                <w:sz w:val="21"/>
                <w:szCs w:val="21"/>
              </w:rPr>
            </w:pPr>
            <w:r w:rsidRPr="00EF0C64">
              <w:rPr>
                <w:rFonts w:ascii="Arial" w:hAnsi="Arial" w:cs="Arial"/>
                <w:b/>
                <w:sz w:val="21"/>
                <w:szCs w:val="21"/>
              </w:rPr>
              <w:t>Person Responsible</w:t>
            </w:r>
          </w:p>
        </w:tc>
        <w:tc>
          <w:tcPr>
            <w:tcW w:w="2317" w:type="dxa"/>
          </w:tcPr>
          <w:p w:rsidR="00136CD3" w:rsidRPr="00EF0C64" w:rsidRDefault="00136CD3" w:rsidP="00D41FD4">
            <w:pPr>
              <w:rPr>
                <w:rFonts w:ascii="Arial" w:hAnsi="Arial" w:cs="Arial"/>
                <w:b/>
                <w:sz w:val="21"/>
                <w:szCs w:val="21"/>
              </w:rPr>
            </w:pPr>
            <w:r w:rsidRPr="00EF0C64">
              <w:rPr>
                <w:rFonts w:ascii="Arial" w:hAnsi="Arial" w:cs="Arial"/>
                <w:b/>
                <w:sz w:val="21"/>
                <w:szCs w:val="21"/>
              </w:rPr>
              <w:t>Date</w:t>
            </w:r>
          </w:p>
        </w:tc>
        <w:tc>
          <w:tcPr>
            <w:tcW w:w="2333" w:type="dxa"/>
          </w:tcPr>
          <w:p w:rsidR="00136CD3" w:rsidRPr="00EF0C64" w:rsidRDefault="00136CD3" w:rsidP="00D41FD4">
            <w:pPr>
              <w:rPr>
                <w:rFonts w:ascii="Arial" w:hAnsi="Arial" w:cs="Arial"/>
                <w:b/>
                <w:sz w:val="21"/>
                <w:szCs w:val="21"/>
              </w:rPr>
            </w:pPr>
            <w:r w:rsidRPr="00EF0C64">
              <w:rPr>
                <w:rFonts w:ascii="Arial" w:hAnsi="Arial" w:cs="Arial"/>
                <w:b/>
                <w:sz w:val="21"/>
                <w:szCs w:val="21"/>
              </w:rPr>
              <w:t>Location</w:t>
            </w:r>
          </w:p>
        </w:tc>
      </w:tr>
      <w:tr w:rsidR="00136CD3" w:rsidRPr="00056384" w:rsidTr="00D41FD4">
        <w:trPr>
          <w:trHeight w:hRule="exact" w:val="1125"/>
        </w:trPr>
        <w:tc>
          <w:tcPr>
            <w:tcW w:w="2378" w:type="dxa"/>
          </w:tcPr>
          <w:p w:rsidR="00136CD3" w:rsidRPr="00056384" w:rsidRDefault="00136CD3" w:rsidP="00D41FD4">
            <w:pPr>
              <w:rPr>
                <w:rFonts w:ascii="Arial" w:hAnsi="Arial" w:cs="Arial"/>
                <w:sz w:val="21"/>
                <w:szCs w:val="21"/>
              </w:rPr>
            </w:pPr>
            <w:r w:rsidRPr="00056384">
              <w:rPr>
                <w:rFonts w:ascii="Arial" w:hAnsi="Arial" w:cs="Arial"/>
                <w:sz w:val="21"/>
                <w:szCs w:val="21"/>
              </w:rPr>
              <w:t>Bookmarks</w:t>
            </w:r>
          </w:p>
        </w:tc>
        <w:tc>
          <w:tcPr>
            <w:tcW w:w="2354" w:type="dxa"/>
          </w:tcPr>
          <w:p w:rsidR="00136CD3" w:rsidRPr="00056384" w:rsidRDefault="00136CD3" w:rsidP="00D41FD4">
            <w:pPr>
              <w:rPr>
                <w:rFonts w:ascii="Arial" w:hAnsi="Arial" w:cs="Arial"/>
                <w:sz w:val="21"/>
                <w:szCs w:val="21"/>
              </w:rPr>
            </w:pPr>
          </w:p>
        </w:tc>
        <w:tc>
          <w:tcPr>
            <w:tcW w:w="2317" w:type="dxa"/>
          </w:tcPr>
          <w:p w:rsidR="00136CD3" w:rsidRPr="00056384" w:rsidRDefault="00136CD3" w:rsidP="00D41FD4">
            <w:pPr>
              <w:rPr>
                <w:rFonts w:ascii="Arial" w:hAnsi="Arial" w:cs="Arial"/>
                <w:sz w:val="21"/>
                <w:szCs w:val="21"/>
              </w:rPr>
            </w:pPr>
            <w:r w:rsidRPr="00056384">
              <w:rPr>
                <w:rFonts w:ascii="Arial" w:hAnsi="Arial" w:cs="Arial"/>
                <w:sz w:val="21"/>
                <w:szCs w:val="21"/>
              </w:rPr>
              <w:t>Copy/Print on:</w:t>
            </w:r>
          </w:p>
          <w:p w:rsidR="00136CD3" w:rsidRDefault="00136CD3" w:rsidP="00D41FD4">
            <w:pPr>
              <w:rPr>
                <w:rFonts w:ascii="Arial" w:hAnsi="Arial" w:cs="Arial"/>
                <w:sz w:val="21"/>
                <w:szCs w:val="21"/>
              </w:rPr>
            </w:pPr>
          </w:p>
          <w:p w:rsidR="00136CD3" w:rsidRPr="00056384" w:rsidRDefault="00136CD3" w:rsidP="00D41FD4">
            <w:pPr>
              <w:rPr>
                <w:rFonts w:ascii="Arial" w:hAnsi="Arial" w:cs="Arial"/>
                <w:sz w:val="21"/>
                <w:szCs w:val="21"/>
              </w:rPr>
            </w:pPr>
            <w:r w:rsidRPr="00056384">
              <w:rPr>
                <w:rFonts w:ascii="Arial" w:hAnsi="Arial" w:cs="Arial"/>
                <w:sz w:val="21"/>
                <w:szCs w:val="21"/>
              </w:rPr>
              <w:t>Distribute on:</w:t>
            </w:r>
          </w:p>
        </w:tc>
        <w:tc>
          <w:tcPr>
            <w:tcW w:w="2333" w:type="dxa"/>
          </w:tcPr>
          <w:p w:rsidR="00136CD3" w:rsidRPr="00056384" w:rsidRDefault="00136CD3" w:rsidP="00D41FD4">
            <w:pPr>
              <w:rPr>
                <w:rFonts w:ascii="Arial" w:hAnsi="Arial" w:cs="Arial"/>
                <w:sz w:val="21"/>
                <w:szCs w:val="21"/>
              </w:rPr>
            </w:pPr>
          </w:p>
        </w:tc>
      </w:tr>
      <w:tr w:rsidR="00136CD3" w:rsidRPr="00056384" w:rsidTr="00D41FD4">
        <w:trPr>
          <w:trHeight w:hRule="exact" w:val="1125"/>
        </w:trPr>
        <w:tc>
          <w:tcPr>
            <w:tcW w:w="2378" w:type="dxa"/>
          </w:tcPr>
          <w:p w:rsidR="00136CD3" w:rsidRPr="00056384" w:rsidRDefault="00136CD3" w:rsidP="00D41FD4">
            <w:pPr>
              <w:rPr>
                <w:rFonts w:ascii="Arial" w:hAnsi="Arial" w:cs="Arial"/>
                <w:sz w:val="21"/>
                <w:szCs w:val="21"/>
              </w:rPr>
            </w:pPr>
            <w:r w:rsidRPr="00056384">
              <w:rPr>
                <w:rFonts w:ascii="Arial" w:hAnsi="Arial" w:cs="Arial"/>
                <w:sz w:val="21"/>
                <w:szCs w:val="21"/>
              </w:rPr>
              <w:t>Posters</w:t>
            </w:r>
          </w:p>
        </w:tc>
        <w:tc>
          <w:tcPr>
            <w:tcW w:w="2354" w:type="dxa"/>
          </w:tcPr>
          <w:p w:rsidR="00136CD3" w:rsidRPr="00056384" w:rsidRDefault="00136CD3" w:rsidP="00D41FD4">
            <w:pPr>
              <w:rPr>
                <w:rFonts w:ascii="Arial" w:hAnsi="Arial" w:cs="Arial"/>
                <w:sz w:val="21"/>
                <w:szCs w:val="21"/>
              </w:rPr>
            </w:pPr>
          </w:p>
        </w:tc>
        <w:tc>
          <w:tcPr>
            <w:tcW w:w="2317" w:type="dxa"/>
          </w:tcPr>
          <w:p w:rsidR="00136CD3" w:rsidRPr="00056384" w:rsidRDefault="00136CD3" w:rsidP="00D41FD4">
            <w:pPr>
              <w:rPr>
                <w:rFonts w:ascii="Arial" w:hAnsi="Arial" w:cs="Arial"/>
                <w:sz w:val="21"/>
                <w:szCs w:val="21"/>
              </w:rPr>
            </w:pPr>
            <w:r w:rsidRPr="00056384">
              <w:rPr>
                <w:rFonts w:ascii="Arial" w:hAnsi="Arial" w:cs="Arial"/>
                <w:sz w:val="21"/>
                <w:szCs w:val="21"/>
              </w:rPr>
              <w:t>Copy/Print on:</w:t>
            </w:r>
          </w:p>
          <w:p w:rsidR="00136CD3" w:rsidRDefault="00136CD3" w:rsidP="00D41FD4">
            <w:pPr>
              <w:rPr>
                <w:rFonts w:ascii="Arial" w:hAnsi="Arial" w:cs="Arial"/>
                <w:sz w:val="21"/>
                <w:szCs w:val="21"/>
              </w:rPr>
            </w:pPr>
          </w:p>
          <w:p w:rsidR="00136CD3" w:rsidRPr="00056384" w:rsidRDefault="00136CD3" w:rsidP="00D41FD4">
            <w:pPr>
              <w:rPr>
                <w:rFonts w:ascii="Arial" w:hAnsi="Arial" w:cs="Arial"/>
                <w:sz w:val="21"/>
                <w:szCs w:val="21"/>
              </w:rPr>
            </w:pPr>
            <w:r w:rsidRPr="00056384">
              <w:rPr>
                <w:rFonts w:ascii="Arial" w:hAnsi="Arial" w:cs="Arial"/>
                <w:sz w:val="21"/>
                <w:szCs w:val="21"/>
              </w:rPr>
              <w:t>Display on:</w:t>
            </w:r>
          </w:p>
        </w:tc>
        <w:tc>
          <w:tcPr>
            <w:tcW w:w="2333" w:type="dxa"/>
          </w:tcPr>
          <w:p w:rsidR="00136CD3" w:rsidRPr="00056384" w:rsidRDefault="00136CD3" w:rsidP="00D41FD4">
            <w:pPr>
              <w:rPr>
                <w:rFonts w:ascii="Arial" w:hAnsi="Arial" w:cs="Arial"/>
                <w:sz w:val="21"/>
                <w:szCs w:val="21"/>
              </w:rPr>
            </w:pPr>
          </w:p>
        </w:tc>
      </w:tr>
      <w:tr w:rsidR="00136CD3" w:rsidRPr="00056384" w:rsidTr="00D41FD4">
        <w:trPr>
          <w:trHeight w:hRule="exact" w:val="1125"/>
        </w:trPr>
        <w:tc>
          <w:tcPr>
            <w:tcW w:w="2378" w:type="dxa"/>
          </w:tcPr>
          <w:p w:rsidR="00136CD3" w:rsidRPr="00056384" w:rsidRDefault="00136CD3" w:rsidP="00D41FD4">
            <w:pPr>
              <w:rPr>
                <w:rFonts w:ascii="Arial" w:hAnsi="Arial" w:cs="Arial"/>
                <w:sz w:val="21"/>
                <w:szCs w:val="21"/>
              </w:rPr>
            </w:pPr>
            <w:r w:rsidRPr="00056384">
              <w:rPr>
                <w:rFonts w:ascii="Arial" w:hAnsi="Arial" w:cs="Arial"/>
                <w:sz w:val="21"/>
                <w:szCs w:val="21"/>
              </w:rPr>
              <w:t>Bulletin Inserts</w:t>
            </w:r>
          </w:p>
        </w:tc>
        <w:tc>
          <w:tcPr>
            <w:tcW w:w="2354" w:type="dxa"/>
          </w:tcPr>
          <w:p w:rsidR="00136CD3" w:rsidRPr="00056384" w:rsidRDefault="00136CD3" w:rsidP="00D41FD4">
            <w:pPr>
              <w:rPr>
                <w:rFonts w:ascii="Arial" w:hAnsi="Arial" w:cs="Arial"/>
                <w:sz w:val="21"/>
                <w:szCs w:val="21"/>
              </w:rPr>
            </w:pPr>
          </w:p>
        </w:tc>
        <w:tc>
          <w:tcPr>
            <w:tcW w:w="2317" w:type="dxa"/>
          </w:tcPr>
          <w:p w:rsidR="00136CD3" w:rsidRPr="00056384" w:rsidRDefault="00136CD3" w:rsidP="00D41FD4">
            <w:pPr>
              <w:rPr>
                <w:rFonts w:ascii="Arial" w:hAnsi="Arial" w:cs="Arial"/>
                <w:sz w:val="21"/>
                <w:szCs w:val="21"/>
              </w:rPr>
            </w:pPr>
            <w:r w:rsidRPr="00056384">
              <w:rPr>
                <w:rFonts w:ascii="Arial" w:hAnsi="Arial" w:cs="Arial"/>
                <w:sz w:val="21"/>
                <w:szCs w:val="21"/>
              </w:rPr>
              <w:t>Bulletin:</w:t>
            </w:r>
          </w:p>
        </w:tc>
        <w:tc>
          <w:tcPr>
            <w:tcW w:w="2333" w:type="dxa"/>
          </w:tcPr>
          <w:p w:rsidR="00136CD3" w:rsidRPr="00056384" w:rsidRDefault="00136CD3" w:rsidP="00D41FD4">
            <w:pPr>
              <w:rPr>
                <w:rFonts w:ascii="Arial" w:hAnsi="Arial" w:cs="Arial"/>
                <w:sz w:val="21"/>
                <w:szCs w:val="21"/>
              </w:rPr>
            </w:pPr>
          </w:p>
        </w:tc>
      </w:tr>
      <w:tr w:rsidR="00136CD3" w:rsidRPr="00056384" w:rsidTr="00D41FD4">
        <w:trPr>
          <w:trHeight w:hRule="exact" w:val="1125"/>
        </w:trPr>
        <w:tc>
          <w:tcPr>
            <w:tcW w:w="2378" w:type="dxa"/>
          </w:tcPr>
          <w:p w:rsidR="00136CD3" w:rsidRPr="00056384" w:rsidRDefault="00136CD3" w:rsidP="00D41FD4">
            <w:pPr>
              <w:rPr>
                <w:rFonts w:ascii="Arial" w:hAnsi="Arial" w:cs="Arial"/>
                <w:sz w:val="21"/>
                <w:szCs w:val="21"/>
              </w:rPr>
            </w:pPr>
            <w:r>
              <w:rPr>
                <w:rFonts w:ascii="Arial" w:hAnsi="Arial" w:cs="Arial"/>
                <w:sz w:val="21"/>
                <w:szCs w:val="21"/>
              </w:rPr>
              <w:t>Stickers</w:t>
            </w:r>
          </w:p>
        </w:tc>
        <w:tc>
          <w:tcPr>
            <w:tcW w:w="2354" w:type="dxa"/>
          </w:tcPr>
          <w:p w:rsidR="00136CD3" w:rsidRPr="00056384" w:rsidRDefault="00136CD3" w:rsidP="00D41FD4">
            <w:pPr>
              <w:rPr>
                <w:rFonts w:ascii="Arial" w:hAnsi="Arial" w:cs="Arial"/>
                <w:sz w:val="21"/>
                <w:szCs w:val="21"/>
              </w:rPr>
            </w:pPr>
          </w:p>
        </w:tc>
        <w:tc>
          <w:tcPr>
            <w:tcW w:w="2317" w:type="dxa"/>
          </w:tcPr>
          <w:p w:rsidR="00136CD3" w:rsidRDefault="00136CD3" w:rsidP="00D41FD4">
            <w:pPr>
              <w:rPr>
                <w:rFonts w:ascii="Arial" w:hAnsi="Arial" w:cs="Arial"/>
                <w:sz w:val="21"/>
                <w:szCs w:val="21"/>
              </w:rPr>
            </w:pPr>
            <w:r>
              <w:rPr>
                <w:rFonts w:ascii="Arial" w:hAnsi="Arial" w:cs="Arial"/>
                <w:sz w:val="21"/>
                <w:szCs w:val="21"/>
              </w:rPr>
              <w:t>Congregation:</w:t>
            </w:r>
          </w:p>
          <w:p w:rsidR="00136CD3" w:rsidRDefault="00136CD3" w:rsidP="00D41FD4">
            <w:pPr>
              <w:rPr>
                <w:rFonts w:ascii="Arial" w:hAnsi="Arial" w:cs="Arial"/>
                <w:sz w:val="21"/>
                <w:szCs w:val="21"/>
              </w:rPr>
            </w:pPr>
          </w:p>
          <w:p w:rsidR="00136CD3" w:rsidRPr="00056384" w:rsidRDefault="00136CD3" w:rsidP="00D41FD4">
            <w:pPr>
              <w:rPr>
                <w:rFonts w:ascii="Arial" w:hAnsi="Arial" w:cs="Arial"/>
                <w:sz w:val="21"/>
                <w:szCs w:val="21"/>
              </w:rPr>
            </w:pPr>
            <w:r>
              <w:rPr>
                <w:rFonts w:ascii="Arial" w:hAnsi="Arial" w:cs="Arial"/>
                <w:sz w:val="21"/>
                <w:szCs w:val="21"/>
              </w:rPr>
              <w:t>Children and youth:</w:t>
            </w:r>
          </w:p>
        </w:tc>
        <w:tc>
          <w:tcPr>
            <w:tcW w:w="2333" w:type="dxa"/>
          </w:tcPr>
          <w:p w:rsidR="00136CD3" w:rsidRPr="00056384" w:rsidRDefault="00136CD3" w:rsidP="00D41FD4">
            <w:pPr>
              <w:rPr>
                <w:rFonts w:ascii="Arial" w:hAnsi="Arial" w:cs="Arial"/>
                <w:sz w:val="21"/>
                <w:szCs w:val="21"/>
              </w:rPr>
            </w:pPr>
          </w:p>
        </w:tc>
      </w:tr>
      <w:tr w:rsidR="00136CD3" w:rsidRPr="00056384" w:rsidTr="00D41FD4">
        <w:trPr>
          <w:trHeight w:hRule="exact" w:val="1125"/>
        </w:trPr>
        <w:tc>
          <w:tcPr>
            <w:tcW w:w="2378" w:type="dxa"/>
          </w:tcPr>
          <w:p w:rsidR="00136CD3" w:rsidRPr="00056384" w:rsidRDefault="00136CD3" w:rsidP="00D41FD4">
            <w:pPr>
              <w:rPr>
                <w:rFonts w:ascii="Arial" w:hAnsi="Arial" w:cs="Arial"/>
                <w:sz w:val="21"/>
                <w:szCs w:val="21"/>
              </w:rPr>
            </w:pPr>
            <w:r w:rsidRPr="00056384">
              <w:rPr>
                <w:rFonts w:ascii="Arial" w:hAnsi="Arial" w:cs="Arial"/>
                <w:sz w:val="21"/>
                <w:szCs w:val="21"/>
              </w:rPr>
              <w:t xml:space="preserve">Children’s </w:t>
            </w:r>
            <w:r>
              <w:rPr>
                <w:rFonts w:ascii="Arial" w:hAnsi="Arial" w:cs="Arial"/>
                <w:sz w:val="21"/>
                <w:szCs w:val="21"/>
              </w:rPr>
              <w:t>Activity Sheets</w:t>
            </w:r>
          </w:p>
        </w:tc>
        <w:tc>
          <w:tcPr>
            <w:tcW w:w="2354" w:type="dxa"/>
          </w:tcPr>
          <w:p w:rsidR="00136CD3" w:rsidRPr="00056384" w:rsidRDefault="00136CD3" w:rsidP="00D41FD4">
            <w:pPr>
              <w:rPr>
                <w:rFonts w:ascii="Arial" w:hAnsi="Arial" w:cs="Arial"/>
                <w:sz w:val="21"/>
                <w:szCs w:val="21"/>
              </w:rPr>
            </w:pPr>
          </w:p>
        </w:tc>
        <w:tc>
          <w:tcPr>
            <w:tcW w:w="2317" w:type="dxa"/>
          </w:tcPr>
          <w:p w:rsidR="00136CD3" w:rsidRPr="00056384" w:rsidRDefault="00136CD3" w:rsidP="00D41FD4">
            <w:pPr>
              <w:rPr>
                <w:rFonts w:ascii="Arial" w:hAnsi="Arial" w:cs="Arial"/>
                <w:sz w:val="21"/>
                <w:szCs w:val="21"/>
              </w:rPr>
            </w:pPr>
            <w:r w:rsidRPr="00056384">
              <w:rPr>
                <w:rFonts w:ascii="Arial" w:hAnsi="Arial" w:cs="Arial"/>
                <w:sz w:val="21"/>
                <w:szCs w:val="21"/>
              </w:rPr>
              <w:t>Copy/Print on:</w:t>
            </w:r>
          </w:p>
          <w:p w:rsidR="00136CD3" w:rsidRDefault="00136CD3" w:rsidP="00D41FD4">
            <w:pPr>
              <w:rPr>
                <w:rFonts w:ascii="Arial" w:hAnsi="Arial" w:cs="Arial"/>
                <w:sz w:val="21"/>
                <w:szCs w:val="21"/>
              </w:rPr>
            </w:pPr>
          </w:p>
          <w:p w:rsidR="00136CD3" w:rsidRPr="00056384" w:rsidRDefault="00136CD3" w:rsidP="00D41FD4">
            <w:pPr>
              <w:rPr>
                <w:rFonts w:ascii="Arial" w:hAnsi="Arial" w:cs="Arial"/>
                <w:sz w:val="21"/>
                <w:szCs w:val="21"/>
              </w:rPr>
            </w:pPr>
            <w:r w:rsidRPr="00056384">
              <w:rPr>
                <w:rFonts w:ascii="Arial" w:hAnsi="Arial" w:cs="Arial"/>
                <w:sz w:val="21"/>
                <w:szCs w:val="21"/>
              </w:rPr>
              <w:t>Present on:</w:t>
            </w:r>
          </w:p>
        </w:tc>
        <w:tc>
          <w:tcPr>
            <w:tcW w:w="2333" w:type="dxa"/>
          </w:tcPr>
          <w:p w:rsidR="00136CD3" w:rsidRPr="00056384" w:rsidRDefault="00136CD3" w:rsidP="00D41FD4">
            <w:pPr>
              <w:rPr>
                <w:rFonts w:ascii="Arial" w:hAnsi="Arial" w:cs="Arial"/>
                <w:sz w:val="21"/>
                <w:szCs w:val="21"/>
              </w:rPr>
            </w:pPr>
          </w:p>
        </w:tc>
      </w:tr>
      <w:tr w:rsidR="00136CD3" w:rsidRPr="00056384" w:rsidTr="00D41FD4">
        <w:trPr>
          <w:trHeight w:hRule="exact" w:val="1125"/>
        </w:trPr>
        <w:tc>
          <w:tcPr>
            <w:tcW w:w="2378" w:type="dxa"/>
          </w:tcPr>
          <w:p w:rsidR="00136CD3" w:rsidRPr="00056384" w:rsidRDefault="00136CD3" w:rsidP="00D41FD4">
            <w:pPr>
              <w:rPr>
                <w:rFonts w:ascii="Arial" w:hAnsi="Arial" w:cs="Arial"/>
                <w:sz w:val="21"/>
                <w:szCs w:val="21"/>
              </w:rPr>
            </w:pPr>
            <w:r>
              <w:rPr>
                <w:rFonts w:ascii="Arial" w:hAnsi="Arial" w:cs="Arial"/>
                <w:sz w:val="21"/>
                <w:szCs w:val="21"/>
              </w:rPr>
              <w:t>Devotionals</w:t>
            </w:r>
          </w:p>
        </w:tc>
        <w:tc>
          <w:tcPr>
            <w:tcW w:w="2354" w:type="dxa"/>
          </w:tcPr>
          <w:p w:rsidR="00136CD3" w:rsidRPr="00056384" w:rsidRDefault="00136CD3" w:rsidP="00D41FD4">
            <w:pPr>
              <w:rPr>
                <w:rFonts w:ascii="Arial" w:hAnsi="Arial" w:cs="Arial"/>
                <w:sz w:val="21"/>
                <w:szCs w:val="21"/>
              </w:rPr>
            </w:pPr>
          </w:p>
        </w:tc>
        <w:tc>
          <w:tcPr>
            <w:tcW w:w="2317" w:type="dxa"/>
          </w:tcPr>
          <w:p w:rsidR="00136CD3" w:rsidRPr="00056384" w:rsidRDefault="00136CD3" w:rsidP="00D41FD4">
            <w:pPr>
              <w:rPr>
                <w:rFonts w:ascii="Arial" w:hAnsi="Arial" w:cs="Arial"/>
                <w:sz w:val="21"/>
                <w:szCs w:val="21"/>
              </w:rPr>
            </w:pPr>
            <w:r w:rsidRPr="00056384">
              <w:rPr>
                <w:rFonts w:ascii="Arial" w:hAnsi="Arial" w:cs="Arial"/>
                <w:sz w:val="21"/>
                <w:szCs w:val="21"/>
              </w:rPr>
              <w:t>Copy/Print on:</w:t>
            </w:r>
          </w:p>
          <w:p w:rsidR="00136CD3" w:rsidRDefault="00136CD3" w:rsidP="00D41FD4">
            <w:pPr>
              <w:rPr>
                <w:rFonts w:ascii="Arial" w:hAnsi="Arial" w:cs="Arial"/>
                <w:sz w:val="21"/>
                <w:szCs w:val="21"/>
              </w:rPr>
            </w:pPr>
          </w:p>
          <w:p w:rsidR="00136CD3" w:rsidRPr="00056384" w:rsidRDefault="00136CD3" w:rsidP="00D41FD4">
            <w:pPr>
              <w:rPr>
                <w:rFonts w:ascii="Arial" w:hAnsi="Arial" w:cs="Arial"/>
                <w:sz w:val="21"/>
                <w:szCs w:val="21"/>
              </w:rPr>
            </w:pPr>
            <w:r w:rsidRPr="00056384">
              <w:rPr>
                <w:rFonts w:ascii="Arial" w:hAnsi="Arial" w:cs="Arial"/>
                <w:sz w:val="21"/>
                <w:szCs w:val="21"/>
              </w:rPr>
              <w:t>Explain and distribute on:</w:t>
            </w:r>
          </w:p>
        </w:tc>
        <w:tc>
          <w:tcPr>
            <w:tcW w:w="2333" w:type="dxa"/>
          </w:tcPr>
          <w:p w:rsidR="00136CD3" w:rsidRPr="00056384" w:rsidRDefault="00136CD3" w:rsidP="00D41FD4">
            <w:pPr>
              <w:rPr>
                <w:rFonts w:ascii="Arial" w:hAnsi="Arial" w:cs="Arial"/>
                <w:sz w:val="21"/>
                <w:szCs w:val="21"/>
              </w:rPr>
            </w:pPr>
          </w:p>
        </w:tc>
      </w:tr>
      <w:tr w:rsidR="00136CD3" w:rsidRPr="00056384" w:rsidTr="00D41FD4">
        <w:trPr>
          <w:trHeight w:hRule="exact" w:val="1125"/>
        </w:trPr>
        <w:tc>
          <w:tcPr>
            <w:tcW w:w="2378" w:type="dxa"/>
          </w:tcPr>
          <w:p w:rsidR="00136CD3" w:rsidRPr="00056384" w:rsidRDefault="00136CD3" w:rsidP="00D41FD4">
            <w:pPr>
              <w:rPr>
                <w:rFonts w:ascii="Arial" w:hAnsi="Arial" w:cs="Arial"/>
                <w:sz w:val="21"/>
                <w:szCs w:val="21"/>
              </w:rPr>
            </w:pPr>
            <w:r>
              <w:rPr>
                <w:rFonts w:ascii="Arial" w:hAnsi="Arial" w:cs="Arial"/>
                <w:sz w:val="21"/>
                <w:szCs w:val="21"/>
              </w:rPr>
              <w:t>PowerPoint Presentation</w:t>
            </w:r>
          </w:p>
        </w:tc>
        <w:tc>
          <w:tcPr>
            <w:tcW w:w="2354" w:type="dxa"/>
          </w:tcPr>
          <w:p w:rsidR="00136CD3" w:rsidRPr="00056384" w:rsidRDefault="00136CD3" w:rsidP="00D41FD4">
            <w:pPr>
              <w:rPr>
                <w:rFonts w:ascii="Arial" w:hAnsi="Arial" w:cs="Arial"/>
                <w:sz w:val="21"/>
                <w:szCs w:val="21"/>
              </w:rPr>
            </w:pPr>
          </w:p>
        </w:tc>
        <w:tc>
          <w:tcPr>
            <w:tcW w:w="2317" w:type="dxa"/>
          </w:tcPr>
          <w:p w:rsidR="00136CD3" w:rsidRPr="00056384" w:rsidRDefault="00136CD3" w:rsidP="00D41FD4">
            <w:pPr>
              <w:rPr>
                <w:rFonts w:ascii="Arial" w:hAnsi="Arial" w:cs="Arial"/>
                <w:sz w:val="21"/>
                <w:szCs w:val="21"/>
              </w:rPr>
            </w:pPr>
            <w:r w:rsidRPr="00056384">
              <w:rPr>
                <w:rFonts w:ascii="Arial" w:hAnsi="Arial" w:cs="Arial"/>
                <w:sz w:val="21"/>
                <w:szCs w:val="21"/>
              </w:rPr>
              <w:t>Present on:</w:t>
            </w:r>
          </w:p>
        </w:tc>
        <w:tc>
          <w:tcPr>
            <w:tcW w:w="2333" w:type="dxa"/>
          </w:tcPr>
          <w:p w:rsidR="00136CD3" w:rsidRPr="00056384" w:rsidRDefault="00136CD3" w:rsidP="00D41FD4">
            <w:pPr>
              <w:rPr>
                <w:rFonts w:ascii="Arial" w:hAnsi="Arial" w:cs="Arial"/>
                <w:sz w:val="21"/>
                <w:szCs w:val="21"/>
              </w:rPr>
            </w:pPr>
          </w:p>
        </w:tc>
      </w:tr>
      <w:tr w:rsidR="00136CD3" w:rsidRPr="00056384" w:rsidTr="00D41FD4">
        <w:trPr>
          <w:trHeight w:hRule="exact" w:val="1125"/>
        </w:trPr>
        <w:tc>
          <w:tcPr>
            <w:tcW w:w="2378" w:type="dxa"/>
          </w:tcPr>
          <w:p w:rsidR="00136CD3" w:rsidRPr="00056384" w:rsidRDefault="00136CD3" w:rsidP="00D41FD4">
            <w:pPr>
              <w:rPr>
                <w:rFonts w:ascii="Arial" w:hAnsi="Arial" w:cs="Arial"/>
                <w:sz w:val="21"/>
                <w:szCs w:val="21"/>
              </w:rPr>
            </w:pPr>
            <w:r>
              <w:rPr>
                <w:rFonts w:ascii="Arial" w:hAnsi="Arial" w:cs="Arial"/>
                <w:sz w:val="21"/>
                <w:szCs w:val="21"/>
              </w:rPr>
              <w:t>Video</w:t>
            </w:r>
          </w:p>
        </w:tc>
        <w:tc>
          <w:tcPr>
            <w:tcW w:w="2354" w:type="dxa"/>
          </w:tcPr>
          <w:p w:rsidR="00136CD3" w:rsidRPr="00056384" w:rsidRDefault="00136CD3" w:rsidP="00D41FD4">
            <w:pPr>
              <w:rPr>
                <w:rFonts w:ascii="Arial" w:hAnsi="Arial" w:cs="Arial"/>
                <w:sz w:val="21"/>
                <w:szCs w:val="21"/>
              </w:rPr>
            </w:pPr>
          </w:p>
        </w:tc>
        <w:tc>
          <w:tcPr>
            <w:tcW w:w="2317" w:type="dxa"/>
          </w:tcPr>
          <w:p w:rsidR="00136CD3" w:rsidRPr="00056384" w:rsidRDefault="00136CD3" w:rsidP="00D41FD4">
            <w:pPr>
              <w:rPr>
                <w:rFonts w:ascii="Arial" w:hAnsi="Arial" w:cs="Arial"/>
                <w:sz w:val="21"/>
                <w:szCs w:val="21"/>
              </w:rPr>
            </w:pPr>
            <w:r w:rsidRPr="00056384">
              <w:rPr>
                <w:rFonts w:ascii="Arial" w:hAnsi="Arial" w:cs="Arial"/>
                <w:sz w:val="21"/>
                <w:szCs w:val="21"/>
              </w:rPr>
              <w:t>Present on:</w:t>
            </w:r>
          </w:p>
        </w:tc>
        <w:tc>
          <w:tcPr>
            <w:tcW w:w="2333" w:type="dxa"/>
          </w:tcPr>
          <w:p w:rsidR="00136CD3" w:rsidRPr="00056384" w:rsidRDefault="00136CD3" w:rsidP="00D41FD4">
            <w:pPr>
              <w:rPr>
                <w:rFonts w:ascii="Arial" w:hAnsi="Arial" w:cs="Arial"/>
                <w:sz w:val="21"/>
                <w:szCs w:val="21"/>
              </w:rPr>
            </w:pPr>
          </w:p>
        </w:tc>
      </w:tr>
      <w:tr w:rsidR="00136CD3" w:rsidRPr="00056384" w:rsidTr="00D41FD4">
        <w:trPr>
          <w:trHeight w:hRule="exact" w:val="1125"/>
        </w:trPr>
        <w:tc>
          <w:tcPr>
            <w:tcW w:w="2378" w:type="dxa"/>
          </w:tcPr>
          <w:p w:rsidR="00136CD3" w:rsidRPr="00056384" w:rsidRDefault="00136CD3" w:rsidP="00D41FD4">
            <w:pPr>
              <w:rPr>
                <w:rFonts w:ascii="Arial" w:hAnsi="Arial" w:cs="Arial"/>
                <w:sz w:val="21"/>
                <w:szCs w:val="21"/>
              </w:rPr>
            </w:pPr>
            <w:r>
              <w:rPr>
                <w:rFonts w:ascii="Arial" w:hAnsi="Arial" w:cs="Arial"/>
                <w:sz w:val="21"/>
                <w:szCs w:val="21"/>
              </w:rPr>
              <w:t>Generosity Stories</w:t>
            </w:r>
          </w:p>
        </w:tc>
        <w:tc>
          <w:tcPr>
            <w:tcW w:w="2354" w:type="dxa"/>
          </w:tcPr>
          <w:p w:rsidR="00136CD3" w:rsidRPr="00056384" w:rsidRDefault="00136CD3" w:rsidP="00D41FD4">
            <w:pPr>
              <w:rPr>
                <w:rFonts w:ascii="Arial" w:hAnsi="Arial" w:cs="Arial"/>
                <w:sz w:val="21"/>
                <w:szCs w:val="21"/>
              </w:rPr>
            </w:pPr>
          </w:p>
        </w:tc>
        <w:tc>
          <w:tcPr>
            <w:tcW w:w="2317" w:type="dxa"/>
          </w:tcPr>
          <w:p w:rsidR="00136CD3" w:rsidRPr="00056384" w:rsidRDefault="00136CD3" w:rsidP="00D41FD4">
            <w:pPr>
              <w:rPr>
                <w:rFonts w:ascii="Arial" w:hAnsi="Arial" w:cs="Arial"/>
                <w:sz w:val="21"/>
                <w:szCs w:val="21"/>
              </w:rPr>
            </w:pPr>
            <w:r>
              <w:rPr>
                <w:rFonts w:ascii="Arial" w:hAnsi="Arial" w:cs="Arial"/>
                <w:sz w:val="21"/>
                <w:szCs w:val="21"/>
              </w:rPr>
              <w:t>Present on:</w:t>
            </w:r>
          </w:p>
        </w:tc>
        <w:tc>
          <w:tcPr>
            <w:tcW w:w="2333" w:type="dxa"/>
          </w:tcPr>
          <w:p w:rsidR="00136CD3" w:rsidRPr="00056384" w:rsidRDefault="00136CD3" w:rsidP="00D41FD4">
            <w:pPr>
              <w:rPr>
                <w:rFonts w:ascii="Arial" w:hAnsi="Arial" w:cs="Arial"/>
                <w:sz w:val="21"/>
                <w:szCs w:val="21"/>
              </w:rPr>
            </w:pPr>
          </w:p>
        </w:tc>
      </w:tr>
      <w:tr w:rsidR="00136CD3" w:rsidRPr="00056384" w:rsidTr="00D41FD4">
        <w:trPr>
          <w:trHeight w:hRule="exact" w:val="1125"/>
        </w:trPr>
        <w:tc>
          <w:tcPr>
            <w:tcW w:w="2378" w:type="dxa"/>
          </w:tcPr>
          <w:p w:rsidR="00136CD3" w:rsidRPr="00056384" w:rsidRDefault="00136CD3" w:rsidP="00D41FD4">
            <w:pPr>
              <w:rPr>
                <w:rFonts w:ascii="Arial" w:hAnsi="Arial" w:cs="Arial"/>
                <w:sz w:val="21"/>
                <w:szCs w:val="21"/>
              </w:rPr>
            </w:pPr>
            <w:r>
              <w:rPr>
                <w:rFonts w:ascii="Arial" w:hAnsi="Arial" w:cs="Arial"/>
                <w:sz w:val="21"/>
                <w:szCs w:val="21"/>
              </w:rPr>
              <w:t>Receiving the Offering</w:t>
            </w:r>
          </w:p>
        </w:tc>
        <w:tc>
          <w:tcPr>
            <w:tcW w:w="2354" w:type="dxa"/>
          </w:tcPr>
          <w:p w:rsidR="00136CD3" w:rsidRPr="00056384" w:rsidRDefault="00136CD3" w:rsidP="00D41FD4">
            <w:pPr>
              <w:rPr>
                <w:rFonts w:ascii="Arial" w:hAnsi="Arial" w:cs="Arial"/>
                <w:sz w:val="21"/>
                <w:szCs w:val="21"/>
              </w:rPr>
            </w:pPr>
          </w:p>
        </w:tc>
        <w:tc>
          <w:tcPr>
            <w:tcW w:w="2317" w:type="dxa"/>
          </w:tcPr>
          <w:p w:rsidR="00136CD3" w:rsidRPr="00056384" w:rsidRDefault="00136CD3" w:rsidP="00D41FD4">
            <w:pPr>
              <w:rPr>
                <w:rFonts w:ascii="Arial" w:hAnsi="Arial" w:cs="Arial"/>
                <w:sz w:val="21"/>
                <w:szCs w:val="21"/>
              </w:rPr>
            </w:pPr>
            <w:r w:rsidRPr="00056384">
              <w:rPr>
                <w:rFonts w:ascii="Arial" w:hAnsi="Arial" w:cs="Arial"/>
                <w:sz w:val="21"/>
                <w:szCs w:val="21"/>
              </w:rPr>
              <w:t>Receive on:</w:t>
            </w:r>
          </w:p>
        </w:tc>
        <w:tc>
          <w:tcPr>
            <w:tcW w:w="2333" w:type="dxa"/>
          </w:tcPr>
          <w:p w:rsidR="00136CD3" w:rsidRPr="00056384" w:rsidRDefault="00136CD3" w:rsidP="00D41FD4">
            <w:pPr>
              <w:rPr>
                <w:rFonts w:ascii="Arial" w:hAnsi="Arial" w:cs="Arial"/>
                <w:sz w:val="21"/>
                <w:szCs w:val="21"/>
              </w:rPr>
            </w:pPr>
          </w:p>
        </w:tc>
      </w:tr>
    </w:tbl>
    <w:p w:rsidR="00BC0B12" w:rsidRPr="00136CD3" w:rsidRDefault="00BC0B12" w:rsidP="00136CD3">
      <w:pPr>
        <w:spacing w:after="0" w:line="240" w:lineRule="auto"/>
        <w:rPr>
          <w:rFonts w:ascii="Arial" w:hAnsi="Arial" w:cs="Arial"/>
          <w:sz w:val="21"/>
          <w:szCs w:val="21"/>
        </w:rPr>
      </w:pPr>
    </w:p>
    <w:sectPr w:rsidR="00BC0B12" w:rsidRPr="00136C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650D5"/>
    <w:multiLevelType w:val="hybridMultilevel"/>
    <w:tmpl w:val="60D69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8815494"/>
    <w:multiLevelType w:val="hybridMultilevel"/>
    <w:tmpl w:val="E60E3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3A48C3"/>
    <w:multiLevelType w:val="hybridMultilevel"/>
    <w:tmpl w:val="6796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D05FA"/>
    <w:multiLevelType w:val="hybridMultilevel"/>
    <w:tmpl w:val="F5627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065603"/>
    <w:multiLevelType w:val="hybridMultilevel"/>
    <w:tmpl w:val="F90498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DA2963"/>
    <w:multiLevelType w:val="hybridMultilevel"/>
    <w:tmpl w:val="F58C90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0486CC8"/>
    <w:multiLevelType w:val="hybridMultilevel"/>
    <w:tmpl w:val="F50C5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9D0E34"/>
    <w:multiLevelType w:val="hybridMultilevel"/>
    <w:tmpl w:val="8A5C6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0E6010"/>
    <w:multiLevelType w:val="hybridMultilevel"/>
    <w:tmpl w:val="2D0EE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4E625E"/>
    <w:multiLevelType w:val="hybridMultilevel"/>
    <w:tmpl w:val="01509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4680D9A"/>
    <w:multiLevelType w:val="hybridMultilevel"/>
    <w:tmpl w:val="E79AA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2E0099"/>
    <w:multiLevelType w:val="hybridMultilevel"/>
    <w:tmpl w:val="4E4AD2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3E64407"/>
    <w:multiLevelType w:val="hybridMultilevel"/>
    <w:tmpl w:val="1E144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8F422E1"/>
    <w:multiLevelType w:val="hybridMultilevel"/>
    <w:tmpl w:val="AC4441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BA40587"/>
    <w:multiLevelType w:val="hybridMultilevel"/>
    <w:tmpl w:val="7EC6D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605F95"/>
    <w:multiLevelType w:val="hybridMultilevel"/>
    <w:tmpl w:val="26E69A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7"/>
  </w:num>
  <w:num w:numId="4">
    <w:abstractNumId w:val="11"/>
  </w:num>
  <w:num w:numId="5">
    <w:abstractNumId w:val="4"/>
  </w:num>
  <w:num w:numId="6">
    <w:abstractNumId w:val="14"/>
  </w:num>
  <w:num w:numId="7">
    <w:abstractNumId w:val="10"/>
  </w:num>
  <w:num w:numId="8">
    <w:abstractNumId w:val="5"/>
  </w:num>
  <w:num w:numId="9">
    <w:abstractNumId w:val="9"/>
  </w:num>
  <w:num w:numId="10">
    <w:abstractNumId w:val="13"/>
  </w:num>
  <w:num w:numId="11">
    <w:abstractNumId w:val="0"/>
  </w:num>
  <w:num w:numId="12">
    <w:abstractNumId w:val="15"/>
  </w:num>
  <w:num w:numId="13">
    <w:abstractNumId w:val="12"/>
  </w:num>
  <w:num w:numId="14">
    <w:abstractNumId w:val="8"/>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6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FC8"/>
    <w:rsid w:val="0000240D"/>
    <w:rsid w:val="00024048"/>
    <w:rsid w:val="000349BB"/>
    <w:rsid w:val="000415A0"/>
    <w:rsid w:val="00056384"/>
    <w:rsid w:val="00062930"/>
    <w:rsid w:val="0006553C"/>
    <w:rsid w:val="00070E8C"/>
    <w:rsid w:val="0008465C"/>
    <w:rsid w:val="00085125"/>
    <w:rsid w:val="0009158B"/>
    <w:rsid w:val="00115AB6"/>
    <w:rsid w:val="00133F3B"/>
    <w:rsid w:val="00136CD3"/>
    <w:rsid w:val="001A158D"/>
    <w:rsid w:val="001C4154"/>
    <w:rsid w:val="001E3463"/>
    <w:rsid w:val="00215C18"/>
    <w:rsid w:val="002944B6"/>
    <w:rsid w:val="002F6B59"/>
    <w:rsid w:val="003011D5"/>
    <w:rsid w:val="0030796C"/>
    <w:rsid w:val="00314830"/>
    <w:rsid w:val="003322F6"/>
    <w:rsid w:val="003949BD"/>
    <w:rsid w:val="003E5BB3"/>
    <w:rsid w:val="00401ED3"/>
    <w:rsid w:val="00413654"/>
    <w:rsid w:val="00415A60"/>
    <w:rsid w:val="00421105"/>
    <w:rsid w:val="00464737"/>
    <w:rsid w:val="00471437"/>
    <w:rsid w:val="004B217C"/>
    <w:rsid w:val="004B5DBA"/>
    <w:rsid w:val="004D7802"/>
    <w:rsid w:val="004E6BE8"/>
    <w:rsid w:val="004F4A79"/>
    <w:rsid w:val="00531FFF"/>
    <w:rsid w:val="00541786"/>
    <w:rsid w:val="00547C1C"/>
    <w:rsid w:val="00617947"/>
    <w:rsid w:val="0064763A"/>
    <w:rsid w:val="00670B41"/>
    <w:rsid w:val="006E4AFF"/>
    <w:rsid w:val="00711B9C"/>
    <w:rsid w:val="00735EEF"/>
    <w:rsid w:val="007545A9"/>
    <w:rsid w:val="0078794A"/>
    <w:rsid w:val="007D3027"/>
    <w:rsid w:val="007E3D6A"/>
    <w:rsid w:val="007E5E4A"/>
    <w:rsid w:val="00810015"/>
    <w:rsid w:val="00833FB1"/>
    <w:rsid w:val="00866730"/>
    <w:rsid w:val="008E01C4"/>
    <w:rsid w:val="008F0FD6"/>
    <w:rsid w:val="009442E1"/>
    <w:rsid w:val="009555CD"/>
    <w:rsid w:val="0096525D"/>
    <w:rsid w:val="00982FF5"/>
    <w:rsid w:val="009925FC"/>
    <w:rsid w:val="00A857A9"/>
    <w:rsid w:val="00AB07A7"/>
    <w:rsid w:val="00B046D4"/>
    <w:rsid w:val="00B75740"/>
    <w:rsid w:val="00BB5ED0"/>
    <w:rsid w:val="00BC0B12"/>
    <w:rsid w:val="00BE0FA7"/>
    <w:rsid w:val="00BF241D"/>
    <w:rsid w:val="00C05749"/>
    <w:rsid w:val="00C24AC2"/>
    <w:rsid w:val="00C42CDE"/>
    <w:rsid w:val="00C4408E"/>
    <w:rsid w:val="00C649B8"/>
    <w:rsid w:val="00C74C65"/>
    <w:rsid w:val="00C8429D"/>
    <w:rsid w:val="00CB2008"/>
    <w:rsid w:val="00CE433D"/>
    <w:rsid w:val="00CF748E"/>
    <w:rsid w:val="00D0146B"/>
    <w:rsid w:val="00D12909"/>
    <w:rsid w:val="00D20BE5"/>
    <w:rsid w:val="00D425A0"/>
    <w:rsid w:val="00D877A8"/>
    <w:rsid w:val="00DA1566"/>
    <w:rsid w:val="00DB2760"/>
    <w:rsid w:val="00E27F87"/>
    <w:rsid w:val="00E748E3"/>
    <w:rsid w:val="00E97392"/>
    <w:rsid w:val="00EB4DA1"/>
    <w:rsid w:val="00EC20DD"/>
    <w:rsid w:val="00F02A96"/>
    <w:rsid w:val="00F24E46"/>
    <w:rsid w:val="00F93752"/>
    <w:rsid w:val="00F94731"/>
    <w:rsid w:val="00FA1FC8"/>
    <w:rsid w:val="00FF7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FC8"/>
  </w:style>
  <w:style w:type="paragraph" w:styleId="Heading3">
    <w:name w:val="heading 3"/>
    <w:basedOn w:val="Normal"/>
    <w:link w:val="Heading3Char"/>
    <w:uiPriority w:val="9"/>
    <w:qFormat/>
    <w:rsid w:val="00EB4DA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1FC8"/>
    <w:rPr>
      <w:color w:val="0000FF" w:themeColor="hyperlink"/>
      <w:u w:val="single"/>
    </w:rPr>
  </w:style>
  <w:style w:type="paragraph" w:styleId="ListParagraph">
    <w:name w:val="List Paragraph"/>
    <w:basedOn w:val="Normal"/>
    <w:uiPriority w:val="34"/>
    <w:qFormat/>
    <w:rsid w:val="00FA1FC8"/>
    <w:pPr>
      <w:ind w:left="720"/>
      <w:contextualSpacing/>
    </w:pPr>
  </w:style>
  <w:style w:type="character" w:styleId="FollowedHyperlink">
    <w:name w:val="FollowedHyperlink"/>
    <w:basedOn w:val="DefaultParagraphFont"/>
    <w:uiPriority w:val="99"/>
    <w:semiHidden/>
    <w:unhideWhenUsed/>
    <w:rsid w:val="00B75740"/>
    <w:rPr>
      <w:color w:val="800080" w:themeColor="followedHyperlink"/>
      <w:u w:val="single"/>
    </w:rPr>
  </w:style>
  <w:style w:type="character" w:customStyle="1" w:styleId="Heading3Char">
    <w:name w:val="Heading 3 Char"/>
    <w:basedOn w:val="DefaultParagraphFont"/>
    <w:link w:val="Heading3"/>
    <w:uiPriority w:val="9"/>
    <w:rsid w:val="00EB4DA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B4D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EB4DA1"/>
  </w:style>
  <w:style w:type="character" w:customStyle="1" w:styleId="woj">
    <w:name w:val="woj"/>
    <w:basedOn w:val="DefaultParagraphFont"/>
    <w:rsid w:val="00EB4DA1"/>
  </w:style>
  <w:style w:type="paragraph" w:customStyle="1" w:styleId="chapter-1">
    <w:name w:val="chapter-1"/>
    <w:basedOn w:val="Normal"/>
    <w:rsid w:val="00EB4D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num">
    <w:name w:val="chapternum"/>
    <w:basedOn w:val="DefaultParagraphFont"/>
    <w:rsid w:val="00EB4DA1"/>
  </w:style>
  <w:style w:type="character" w:customStyle="1" w:styleId="small-caps">
    <w:name w:val="small-caps"/>
    <w:basedOn w:val="DefaultParagraphFont"/>
    <w:rsid w:val="00133F3B"/>
  </w:style>
  <w:style w:type="paragraph" w:customStyle="1" w:styleId="chapter-2">
    <w:name w:val="chapter-2"/>
    <w:basedOn w:val="Normal"/>
    <w:rsid w:val="00F02A96"/>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A1566"/>
    <w:rPr>
      <w:sz w:val="16"/>
      <w:szCs w:val="16"/>
    </w:rPr>
  </w:style>
  <w:style w:type="paragraph" w:styleId="CommentText">
    <w:name w:val="annotation text"/>
    <w:basedOn w:val="Normal"/>
    <w:link w:val="CommentTextChar"/>
    <w:uiPriority w:val="99"/>
    <w:semiHidden/>
    <w:unhideWhenUsed/>
    <w:rsid w:val="00DA1566"/>
    <w:pPr>
      <w:spacing w:line="240" w:lineRule="auto"/>
    </w:pPr>
    <w:rPr>
      <w:sz w:val="20"/>
      <w:szCs w:val="20"/>
    </w:rPr>
  </w:style>
  <w:style w:type="character" w:customStyle="1" w:styleId="CommentTextChar">
    <w:name w:val="Comment Text Char"/>
    <w:basedOn w:val="DefaultParagraphFont"/>
    <w:link w:val="CommentText"/>
    <w:uiPriority w:val="99"/>
    <w:semiHidden/>
    <w:rsid w:val="00DA1566"/>
    <w:rPr>
      <w:sz w:val="20"/>
      <w:szCs w:val="20"/>
    </w:rPr>
  </w:style>
  <w:style w:type="paragraph" w:styleId="CommentSubject">
    <w:name w:val="annotation subject"/>
    <w:basedOn w:val="CommentText"/>
    <w:next w:val="CommentText"/>
    <w:link w:val="CommentSubjectChar"/>
    <w:uiPriority w:val="99"/>
    <w:semiHidden/>
    <w:unhideWhenUsed/>
    <w:rsid w:val="00DA1566"/>
    <w:rPr>
      <w:b/>
      <w:bCs/>
    </w:rPr>
  </w:style>
  <w:style w:type="character" w:customStyle="1" w:styleId="CommentSubjectChar">
    <w:name w:val="Comment Subject Char"/>
    <w:basedOn w:val="CommentTextChar"/>
    <w:link w:val="CommentSubject"/>
    <w:uiPriority w:val="99"/>
    <w:semiHidden/>
    <w:rsid w:val="00DA1566"/>
    <w:rPr>
      <w:b/>
      <w:bCs/>
      <w:sz w:val="20"/>
      <w:szCs w:val="20"/>
    </w:rPr>
  </w:style>
  <w:style w:type="paragraph" w:styleId="BalloonText">
    <w:name w:val="Balloon Text"/>
    <w:basedOn w:val="Normal"/>
    <w:link w:val="BalloonTextChar"/>
    <w:uiPriority w:val="99"/>
    <w:semiHidden/>
    <w:unhideWhenUsed/>
    <w:rsid w:val="00DA1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566"/>
    <w:rPr>
      <w:rFonts w:ascii="Tahoma" w:hAnsi="Tahoma" w:cs="Tahoma"/>
      <w:sz w:val="16"/>
      <w:szCs w:val="16"/>
    </w:rPr>
  </w:style>
  <w:style w:type="table" w:styleId="TableGrid">
    <w:name w:val="Table Grid"/>
    <w:basedOn w:val="TableNormal"/>
    <w:uiPriority w:val="59"/>
    <w:rsid w:val="007E5E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FC8"/>
  </w:style>
  <w:style w:type="paragraph" w:styleId="Heading3">
    <w:name w:val="heading 3"/>
    <w:basedOn w:val="Normal"/>
    <w:link w:val="Heading3Char"/>
    <w:uiPriority w:val="9"/>
    <w:qFormat/>
    <w:rsid w:val="00EB4DA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1FC8"/>
    <w:rPr>
      <w:color w:val="0000FF" w:themeColor="hyperlink"/>
      <w:u w:val="single"/>
    </w:rPr>
  </w:style>
  <w:style w:type="paragraph" w:styleId="ListParagraph">
    <w:name w:val="List Paragraph"/>
    <w:basedOn w:val="Normal"/>
    <w:uiPriority w:val="34"/>
    <w:qFormat/>
    <w:rsid w:val="00FA1FC8"/>
    <w:pPr>
      <w:ind w:left="720"/>
      <w:contextualSpacing/>
    </w:pPr>
  </w:style>
  <w:style w:type="character" w:styleId="FollowedHyperlink">
    <w:name w:val="FollowedHyperlink"/>
    <w:basedOn w:val="DefaultParagraphFont"/>
    <w:uiPriority w:val="99"/>
    <w:semiHidden/>
    <w:unhideWhenUsed/>
    <w:rsid w:val="00B75740"/>
    <w:rPr>
      <w:color w:val="800080" w:themeColor="followedHyperlink"/>
      <w:u w:val="single"/>
    </w:rPr>
  </w:style>
  <w:style w:type="character" w:customStyle="1" w:styleId="Heading3Char">
    <w:name w:val="Heading 3 Char"/>
    <w:basedOn w:val="DefaultParagraphFont"/>
    <w:link w:val="Heading3"/>
    <w:uiPriority w:val="9"/>
    <w:rsid w:val="00EB4DA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B4D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EB4DA1"/>
  </w:style>
  <w:style w:type="character" w:customStyle="1" w:styleId="woj">
    <w:name w:val="woj"/>
    <w:basedOn w:val="DefaultParagraphFont"/>
    <w:rsid w:val="00EB4DA1"/>
  </w:style>
  <w:style w:type="paragraph" w:customStyle="1" w:styleId="chapter-1">
    <w:name w:val="chapter-1"/>
    <w:basedOn w:val="Normal"/>
    <w:rsid w:val="00EB4D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num">
    <w:name w:val="chapternum"/>
    <w:basedOn w:val="DefaultParagraphFont"/>
    <w:rsid w:val="00EB4DA1"/>
  </w:style>
  <w:style w:type="character" w:customStyle="1" w:styleId="small-caps">
    <w:name w:val="small-caps"/>
    <w:basedOn w:val="DefaultParagraphFont"/>
    <w:rsid w:val="00133F3B"/>
  </w:style>
  <w:style w:type="paragraph" w:customStyle="1" w:styleId="chapter-2">
    <w:name w:val="chapter-2"/>
    <w:basedOn w:val="Normal"/>
    <w:rsid w:val="00F02A96"/>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A1566"/>
    <w:rPr>
      <w:sz w:val="16"/>
      <w:szCs w:val="16"/>
    </w:rPr>
  </w:style>
  <w:style w:type="paragraph" w:styleId="CommentText">
    <w:name w:val="annotation text"/>
    <w:basedOn w:val="Normal"/>
    <w:link w:val="CommentTextChar"/>
    <w:uiPriority w:val="99"/>
    <w:semiHidden/>
    <w:unhideWhenUsed/>
    <w:rsid w:val="00DA1566"/>
    <w:pPr>
      <w:spacing w:line="240" w:lineRule="auto"/>
    </w:pPr>
    <w:rPr>
      <w:sz w:val="20"/>
      <w:szCs w:val="20"/>
    </w:rPr>
  </w:style>
  <w:style w:type="character" w:customStyle="1" w:styleId="CommentTextChar">
    <w:name w:val="Comment Text Char"/>
    <w:basedOn w:val="DefaultParagraphFont"/>
    <w:link w:val="CommentText"/>
    <w:uiPriority w:val="99"/>
    <w:semiHidden/>
    <w:rsid w:val="00DA1566"/>
    <w:rPr>
      <w:sz w:val="20"/>
      <w:szCs w:val="20"/>
    </w:rPr>
  </w:style>
  <w:style w:type="paragraph" w:styleId="CommentSubject">
    <w:name w:val="annotation subject"/>
    <w:basedOn w:val="CommentText"/>
    <w:next w:val="CommentText"/>
    <w:link w:val="CommentSubjectChar"/>
    <w:uiPriority w:val="99"/>
    <w:semiHidden/>
    <w:unhideWhenUsed/>
    <w:rsid w:val="00DA1566"/>
    <w:rPr>
      <w:b/>
      <w:bCs/>
    </w:rPr>
  </w:style>
  <w:style w:type="character" w:customStyle="1" w:styleId="CommentSubjectChar">
    <w:name w:val="Comment Subject Char"/>
    <w:basedOn w:val="CommentTextChar"/>
    <w:link w:val="CommentSubject"/>
    <w:uiPriority w:val="99"/>
    <w:semiHidden/>
    <w:rsid w:val="00DA1566"/>
    <w:rPr>
      <w:b/>
      <w:bCs/>
      <w:sz w:val="20"/>
      <w:szCs w:val="20"/>
    </w:rPr>
  </w:style>
  <w:style w:type="paragraph" w:styleId="BalloonText">
    <w:name w:val="Balloon Text"/>
    <w:basedOn w:val="Normal"/>
    <w:link w:val="BalloonTextChar"/>
    <w:uiPriority w:val="99"/>
    <w:semiHidden/>
    <w:unhideWhenUsed/>
    <w:rsid w:val="00DA1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566"/>
    <w:rPr>
      <w:rFonts w:ascii="Tahoma" w:hAnsi="Tahoma" w:cs="Tahoma"/>
      <w:sz w:val="16"/>
      <w:szCs w:val="16"/>
    </w:rPr>
  </w:style>
  <w:style w:type="table" w:styleId="TableGrid">
    <w:name w:val="Table Grid"/>
    <w:basedOn w:val="TableNormal"/>
    <w:uiPriority w:val="59"/>
    <w:rsid w:val="007E5E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796130">
      <w:bodyDiv w:val="1"/>
      <w:marLeft w:val="0"/>
      <w:marRight w:val="0"/>
      <w:marTop w:val="0"/>
      <w:marBottom w:val="0"/>
      <w:divBdr>
        <w:top w:val="none" w:sz="0" w:space="0" w:color="auto"/>
        <w:left w:val="none" w:sz="0" w:space="0" w:color="auto"/>
        <w:bottom w:val="none" w:sz="0" w:space="0" w:color="auto"/>
        <w:right w:val="none" w:sz="0" w:space="0" w:color="auto"/>
      </w:divBdr>
      <w:divsChild>
        <w:div w:id="758599286">
          <w:marLeft w:val="0"/>
          <w:marRight w:val="0"/>
          <w:marTop w:val="0"/>
          <w:marBottom w:val="0"/>
          <w:divBdr>
            <w:top w:val="none" w:sz="0" w:space="0" w:color="auto"/>
            <w:left w:val="none" w:sz="0" w:space="0" w:color="auto"/>
            <w:bottom w:val="none" w:sz="0" w:space="0" w:color="auto"/>
            <w:right w:val="none" w:sz="0" w:space="0" w:color="auto"/>
          </w:divBdr>
          <w:divsChild>
            <w:div w:id="100998941">
              <w:marLeft w:val="0"/>
              <w:marRight w:val="0"/>
              <w:marTop w:val="0"/>
              <w:marBottom w:val="0"/>
              <w:divBdr>
                <w:top w:val="none" w:sz="0" w:space="0" w:color="auto"/>
                <w:left w:val="none" w:sz="0" w:space="0" w:color="auto"/>
                <w:bottom w:val="none" w:sz="0" w:space="0" w:color="auto"/>
                <w:right w:val="none" w:sz="0" w:space="0" w:color="auto"/>
              </w:divBdr>
              <w:divsChild>
                <w:div w:id="455372377">
                  <w:marLeft w:val="0"/>
                  <w:marRight w:val="0"/>
                  <w:marTop w:val="0"/>
                  <w:marBottom w:val="0"/>
                  <w:divBdr>
                    <w:top w:val="none" w:sz="0" w:space="0" w:color="auto"/>
                    <w:left w:val="none" w:sz="0" w:space="0" w:color="auto"/>
                    <w:bottom w:val="none" w:sz="0" w:space="0" w:color="auto"/>
                    <w:right w:val="none" w:sz="0" w:space="0" w:color="auto"/>
                  </w:divBdr>
                  <w:divsChild>
                    <w:div w:id="1981182351">
                      <w:marLeft w:val="0"/>
                      <w:marRight w:val="0"/>
                      <w:marTop w:val="0"/>
                      <w:marBottom w:val="0"/>
                      <w:divBdr>
                        <w:top w:val="none" w:sz="0" w:space="0" w:color="auto"/>
                        <w:left w:val="none" w:sz="0" w:space="0" w:color="auto"/>
                        <w:bottom w:val="none" w:sz="0" w:space="0" w:color="auto"/>
                        <w:right w:val="none" w:sz="0" w:space="0" w:color="auto"/>
                      </w:divBdr>
                      <w:divsChild>
                        <w:div w:id="613440034">
                          <w:marLeft w:val="0"/>
                          <w:marRight w:val="0"/>
                          <w:marTop w:val="0"/>
                          <w:marBottom w:val="0"/>
                          <w:divBdr>
                            <w:top w:val="none" w:sz="0" w:space="0" w:color="auto"/>
                            <w:left w:val="none" w:sz="0" w:space="0" w:color="auto"/>
                            <w:bottom w:val="none" w:sz="0" w:space="0" w:color="auto"/>
                            <w:right w:val="none" w:sz="0" w:space="0" w:color="auto"/>
                          </w:divBdr>
                          <w:divsChild>
                            <w:div w:id="1120343586">
                              <w:marLeft w:val="0"/>
                              <w:marRight w:val="0"/>
                              <w:marTop w:val="0"/>
                              <w:marBottom w:val="0"/>
                              <w:divBdr>
                                <w:top w:val="none" w:sz="0" w:space="0" w:color="auto"/>
                                <w:left w:val="none" w:sz="0" w:space="0" w:color="auto"/>
                                <w:bottom w:val="none" w:sz="0" w:space="0" w:color="auto"/>
                                <w:right w:val="none" w:sz="0" w:space="0" w:color="auto"/>
                              </w:divBdr>
                              <w:divsChild>
                                <w:div w:id="1425152250">
                                  <w:marLeft w:val="0"/>
                                  <w:marRight w:val="0"/>
                                  <w:marTop w:val="0"/>
                                  <w:marBottom w:val="0"/>
                                  <w:divBdr>
                                    <w:top w:val="none" w:sz="0" w:space="0" w:color="auto"/>
                                    <w:left w:val="none" w:sz="0" w:space="0" w:color="auto"/>
                                    <w:bottom w:val="none" w:sz="0" w:space="0" w:color="auto"/>
                                    <w:right w:val="none" w:sz="0" w:space="0" w:color="auto"/>
                                  </w:divBdr>
                                  <w:divsChild>
                                    <w:div w:id="1921407932">
                                      <w:marLeft w:val="0"/>
                                      <w:marRight w:val="0"/>
                                      <w:marTop w:val="0"/>
                                      <w:marBottom w:val="0"/>
                                      <w:divBdr>
                                        <w:top w:val="none" w:sz="0" w:space="0" w:color="auto"/>
                                        <w:left w:val="none" w:sz="0" w:space="0" w:color="auto"/>
                                        <w:bottom w:val="none" w:sz="0" w:space="0" w:color="auto"/>
                                        <w:right w:val="none" w:sz="0" w:space="0" w:color="auto"/>
                                      </w:divBdr>
                                      <w:divsChild>
                                        <w:div w:id="974986638">
                                          <w:marLeft w:val="0"/>
                                          <w:marRight w:val="0"/>
                                          <w:marTop w:val="0"/>
                                          <w:marBottom w:val="0"/>
                                          <w:divBdr>
                                            <w:top w:val="none" w:sz="0" w:space="0" w:color="auto"/>
                                            <w:left w:val="none" w:sz="0" w:space="0" w:color="auto"/>
                                            <w:bottom w:val="none" w:sz="0" w:space="0" w:color="auto"/>
                                            <w:right w:val="none" w:sz="0" w:space="0" w:color="auto"/>
                                          </w:divBdr>
                                          <w:divsChild>
                                            <w:div w:id="791096211">
                                              <w:marLeft w:val="0"/>
                                              <w:marRight w:val="0"/>
                                              <w:marTop w:val="0"/>
                                              <w:marBottom w:val="0"/>
                                              <w:divBdr>
                                                <w:top w:val="none" w:sz="0" w:space="0" w:color="auto"/>
                                                <w:left w:val="none" w:sz="0" w:space="0" w:color="auto"/>
                                                <w:bottom w:val="none" w:sz="0" w:space="0" w:color="auto"/>
                                                <w:right w:val="none" w:sz="0" w:space="0" w:color="auto"/>
                                              </w:divBdr>
                                              <w:divsChild>
                                                <w:div w:id="929125266">
                                                  <w:marLeft w:val="0"/>
                                                  <w:marRight w:val="0"/>
                                                  <w:marTop w:val="0"/>
                                                  <w:marBottom w:val="0"/>
                                                  <w:divBdr>
                                                    <w:top w:val="none" w:sz="0" w:space="0" w:color="auto"/>
                                                    <w:left w:val="none" w:sz="0" w:space="0" w:color="auto"/>
                                                    <w:bottom w:val="none" w:sz="0" w:space="0" w:color="auto"/>
                                                    <w:right w:val="none" w:sz="0" w:space="0" w:color="auto"/>
                                                  </w:divBdr>
                                                  <w:divsChild>
                                                    <w:div w:id="204081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8345004">
      <w:bodyDiv w:val="1"/>
      <w:marLeft w:val="0"/>
      <w:marRight w:val="0"/>
      <w:marTop w:val="0"/>
      <w:marBottom w:val="0"/>
      <w:divBdr>
        <w:top w:val="none" w:sz="0" w:space="0" w:color="auto"/>
        <w:left w:val="none" w:sz="0" w:space="0" w:color="auto"/>
        <w:bottom w:val="none" w:sz="0" w:space="0" w:color="auto"/>
        <w:right w:val="none" w:sz="0" w:space="0" w:color="auto"/>
      </w:divBdr>
    </w:div>
    <w:div w:id="581068314">
      <w:bodyDiv w:val="1"/>
      <w:marLeft w:val="0"/>
      <w:marRight w:val="0"/>
      <w:marTop w:val="0"/>
      <w:marBottom w:val="0"/>
      <w:divBdr>
        <w:top w:val="none" w:sz="0" w:space="0" w:color="auto"/>
        <w:left w:val="none" w:sz="0" w:space="0" w:color="auto"/>
        <w:bottom w:val="none" w:sz="0" w:space="0" w:color="auto"/>
        <w:right w:val="none" w:sz="0" w:space="0" w:color="auto"/>
      </w:divBdr>
      <w:divsChild>
        <w:div w:id="138377439">
          <w:marLeft w:val="0"/>
          <w:marRight w:val="0"/>
          <w:marTop w:val="0"/>
          <w:marBottom w:val="0"/>
          <w:divBdr>
            <w:top w:val="none" w:sz="0" w:space="0" w:color="auto"/>
            <w:left w:val="none" w:sz="0" w:space="0" w:color="auto"/>
            <w:bottom w:val="none" w:sz="0" w:space="0" w:color="auto"/>
            <w:right w:val="none" w:sz="0" w:space="0" w:color="auto"/>
          </w:divBdr>
          <w:divsChild>
            <w:div w:id="1855798770">
              <w:marLeft w:val="0"/>
              <w:marRight w:val="0"/>
              <w:marTop w:val="0"/>
              <w:marBottom w:val="0"/>
              <w:divBdr>
                <w:top w:val="none" w:sz="0" w:space="0" w:color="auto"/>
                <w:left w:val="none" w:sz="0" w:space="0" w:color="auto"/>
                <w:bottom w:val="none" w:sz="0" w:space="0" w:color="auto"/>
                <w:right w:val="none" w:sz="0" w:space="0" w:color="auto"/>
              </w:divBdr>
              <w:divsChild>
                <w:div w:id="677269629">
                  <w:marLeft w:val="0"/>
                  <w:marRight w:val="0"/>
                  <w:marTop w:val="0"/>
                  <w:marBottom w:val="0"/>
                  <w:divBdr>
                    <w:top w:val="none" w:sz="0" w:space="0" w:color="auto"/>
                    <w:left w:val="none" w:sz="0" w:space="0" w:color="auto"/>
                    <w:bottom w:val="none" w:sz="0" w:space="0" w:color="auto"/>
                    <w:right w:val="none" w:sz="0" w:space="0" w:color="auto"/>
                  </w:divBdr>
                  <w:divsChild>
                    <w:div w:id="344789661">
                      <w:marLeft w:val="0"/>
                      <w:marRight w:val="0"/>
                      <w:marTop w:val="0"/>
                      <w:marBottom w:val="0"/>
                      <w:divBdr>
                        <w:top w:val="none" w:sz="0" w:space="0" w:color="auto"/>
                        <w:left w:val="none" w:sz="0" w:space="0" w:color="auto"/>
                        <w:bottom w:val="none" w:sz="0" w:space="0" w:color="auto"/>
                        <w:right w:val="none" w:sz="0" w:space="0" w:color="auto"/>
                      </w:divBdr>
                      <w:divsChild>
                        <w:div w:id="2126579569">
                          <w:marLeft w:val="0"/>
                          <w:marRight w:val="0"/>
                          <w:marTop w:val="0"/>
                          <w:marBottom w:val="0"/>
                          <w:divBdr>
                            <w:top w:val="none" w:sz="0" w:space="0" w:color="auto"/>
                            <w:left w:val="none" w:sz="0" w:space="0" w:color="auto"/>
                            <w:bottom w:val="none" w:sz="0" w:space="0" w:color="auto"/>
                            <w:right w:val="none" w:sz="0" w:space="0" w:color="auto"/>
                          </w:divBdr>
                          <w:divsChild>
                            <w:div w:id="1960379095">
                              <w:marLeft w:val="0"/>
                              <w:marRight w:val="0"/>
                              <w:marTop w:val="0"/>
                              <w:marBottom w:val="0"/>
                              <w:divBdr>
                                <w:top w:val="none" w:sz="0" w:space="0" w:color="auto"/>
                                <w:left w:val="none" w:sz="0" w:space="0" w:color="auto"/>
                                <w:bottom w:val="none" w:sz="0" w:space="0" w:color="auto"/>
                                <w:right w:val="none" w:sz="0" w:space="0" w:color="auto"/>
                              </w:divBdr>
                              <w:divsChild>
                                <w:div w:id="1933972711">
                                  <w:marLeft w:val="0"/>
                                  <w:marRight w:val="0"/>
                                  <w:marTop w:val="0"/>
                                  <w:marBottom w:val="0"/>
                                  <w:divBdr>
                                    <w:top w:val="none" w:sz="0" w:space="0" w:color="auto"/>
                                    <w:left w:val="none" w:sz="0" w:space="0" w:color="auto"/>
                                    <w:bottom w:val="none" w:sz="0" w:space="0" w:color="auto"/>
                                    <w:right w:val="none" w:sz="0" w:space="0" w:color="auto"/>
                                  </w:divBdr>
                                  <w:divsChild>
                                    <w:div w:id="1898517205">
                                      <w:marLeft w:val="0"/>
                                      <w:marRight w:val="0"/>
                                      <w:marTop w:val="0"/>
                                      <w:marBottom w:val="0"/>
                                      <w:divBdr>
                                        <w:top w:val="none" w:sz="0" w:space="0" w:color="auto"/>
                                        <w:left w:val="none" w:sz="0" w:space="0" w:color="auto"/>
                                        <w:bottom w:val="none" w:sz="0" w:space="0" w:color="auto"/>
                                        <w:right w:val="none" w:sz="0" w:space="0" w:color="auto"/>
                                      </w:divBdr>
                                      <w:divsChild>
                                        <w:div w:id="1859612022">
                                          <w:marLeft w:val="0"/>
                                          <w:marRight w:val="0"/>
                                          <w:marTop w:val="0"/>
                                          <w:marBottom w:val="0"/>
                                          <w:divBdr>
                                            <w:top w:val="none" w:sz="0" w:space="0" w:color="auto"/>
                                            <w:left w:val="none" w:sz="0" w:space="0" w:color="auto"/>
                                            <w:bottom w:val="none" w:sz="0" w:space="0" w:color="auto"/>
                                            <w:right w:val="none" w:sz="0" w:space="0" w:color="auto"/>
                                          </w:divBdr>
                                          <w:divsChild>
                                            <w:div w:id="2112847083">
                                              <w:marLeft w:val="0"/>
                                              <w:marRight w:val="0"/>
                                              <w:marTop w:val="0"/>
                                              <w:marBottom w:val="0"/>
                                              <w:divBdr>
                                                <w:top w:val="none" w:sz="0" w:space="0" w:color="auto"/>
                                                <w:left w:val="none" w:sz="0" w:space="0" w:color="auto"/>
                                                <w:bottom w:val="none" w:sz="0" w:space="0" w:color="auto"/>
                                                <w:right w:val="none" w:sz="0" w:space="0" w:color="auto"/>
                                              </w:divBdr>
                                              <w:divsChild>
                                                <w:div w:id="1508135681">
                                                  <w:marLeft w:val="0"/>
                                                  <w:marRight w:val="0"/>
                                                  <w:marTop w:val="0"/>
                                                  <w:marBottom w:val="0"/>
                                                  <w:divBdr>
                                                    <w:top w:val="none" w:sz="0" w:space="0" w:color="auto"/>
                                                    <w:left w:val="none" w:sz="0" w:space="0" w:color="auto"/>
                                                    <w:bottom w:val="none" w:sz="0" w:space="0" w:color="auto"/>
                                                    <w:right w:val="none" w:sz="0" w:space="0" w:color="auto"/>
                                                  </w:divBdr>
                                                  <w:divsChild>
                                                    <w:div w:id="55628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3756195">
      <w:bodyDiv w:val="1"/>
      <w:marLeft w:val="0"/>
      <w:marRight w:val="0"/>
      <w:marTop w:val="0"/>
      <w:marBottom w:val="0"/>
      <w:divBdr>
        <w:top w:val="none" w:sz="0" w:space="0" w:color="auto"/>
        <w:left w:val="none" w:sz="0" w:space="0" w:color="auto"/>
        <w:bottom w:val="none" w:sz="0" w:space="0" w:color="auto"/>
        <w:right w:val="none" w:sz="0" w:space="0" w:color="auto"/>
      </w:divBdr>
      <w:divsChild>
        <w:div w:id="752776595">
          <w:marLeft w:val="0"/>
          <w:marRight w:val="0"/>
          <w:marTop w:val="0"/>
          <w:marBottom w:val="0"/>
          <w:divBdr>
            <w:top w:val="none" w:sz="0" w:space="0" w:color="auto"/>
            <w:left w:val="none" w:sz="0" w:space="0" w:color="auto"/>
            <w:bottom w:val="none" w:sz="0" w:space="0" w:color="auto"/>
            <w:right w:val="none" w:sz="0" w:space="0" w:color="auto"/>
          </w:divBdr>
          <w:divsChild>
            <w:div w:id="37051793">
              <w:marLeft w:val="0"/>
              <w:marRight w:val="0"/>
              <w:marTop w:val="0"/>
              <w:marBottom w:val="0"/>
              <w:divBdr>
                <w:top w:val="none" w:sz="0" w:space="0" w:color="auto"/>
                <w:left w:val="none" w:sz="0" w:space="0" w:color="auto"/>
                <w:bottom w:val="none" w:sz="0" w:space="0" w:color="auto"/>
                <w:right w:val="none" w:sz="0" w:space="0" w:color="auto"/>
              </w:divBdr>
              <w:divsChild>
                <w:div w:id="302926970">
                  <w:marLeft w:val="0"/>
                  <w:marRight w:val="0"/>
                  <w:marTop w:val="0"/>
                  <w:marBottom w:val="0"/>
                  <w:divBdr>
                    <w:top w:val="none" w:sz="0" w:space="0" w:color="auto"/>
                    <w:left w:val="none" w:sz="0" w:space="0" w:color="auto"/>
                    <w:bottom w:val="none" w:sz="0" w:space="0" w:color="auto"/>
                    <w:right w:val="none" w:sz="0" w:space="0" w:color="auto"/>
                  </w:divBdr>
                  <w:divsChild>
                    <w:div w:id="1991933908">
                      <w:marLeft w:val="0"/>
                      <w:marRight w:val="0"/>
                      <w:marTop w:val="0"/>
                      <w:marBottom w:val="0"/>
                      <w:divBdr>
                        <w:top w:val="none" w:sz="0" w:space="0" w:color="auto"/>
                        <w:left w:val="none" w:sz="0" w:space="0" w:color="auto"/>
                        <w:bottom w:val="none" w:sz="0" w:space="0" w:color="auto"/>
                        <w:right w:val="none" w:sz="0" w:space="0" w:color="auto"/>
                      </w:divBdr>
                      <w:divsChild>
                        <w:div w:id="1000963270">
                          <w:marLeft w:val="0"/>
                          <w:marRight w:val="0"/>
                          <w:marTop w:val="0"/>
                          <w:marBottom w:val="0"/>
                          <w:divBdr>
                            <w:top w:val="none" w:sz="0" w:space="0" w:color="auto"/>
                            <w:left w:val="none" w:sz="0" w:space="0" w:color="auto"/>
                            <w:bottom w:val="none" w:sz="0" w:space="0" w:color="auto"/>
                            <w:right w:val="none" w:sz="0" w:space="0" w:color="auto"/>
                          </w:divBdr>
                          <w:divsChild>
                            <w:div w:id="1278832793">
                              <w:marLeft w:val="0"/>
                              <w:marRight w:val="0"/>
                              <w:marTop w:val="0"/>
                              <w:marBottom w:val="0"/>
                              <w:divBdr>
                                <w:top w:val="none" w:sz="0" w:space="0" w:color="auto"/>
                                <w:left w:val="none" w:sz="0" w:space="0" w:color="auto"/>
                                <w:bottom w:val="none" w:sz="0" w:space="0" w:color="auto"/>
                                <w:right w:val="none" w:sz="0" w:space="0" w:color="auto"/>
                              </w:divBdr>
                              <w:divsChild>
                                <w:div w:id="1632398642">
                                  <w:marLeft w:val="0"/>
                                  <w:marRight w:val="0"/>
                                  <w:marTop w:val="0"/>
                                  <w:marBottom w:val="0"/>
                                  <w:divBdr>
                                    <w:top w:val="none" w:sz="0" w:space="0" w:color="auto"/>
                                    <w:left w:val="none" w:sz="0" w:space="0" w:color="auto"/>
                                    <w:bottom w:val="none" w:sz="0" w:space="0" w:color="auto"/>
                                    <w:right w:val="none" w:sz="0" w:space="0" w:color="auto"/>
                                  </w:divBdr>
                                  <w:divsChild>
                                    <w:div w:id="1610820797">
                                      <w:marLeft w:val="0"/>
                                      <w:marRight w:val="0"/>
                                      <w:marTop w:val="0"/>
                                      <w:marBottom w:val="0"/>
                                      <w:divBdr>
                                        <w:top w:val="none" w:sz="0" w:space="0" w:color="auto"/>
                                        <w:left w:val="none" w:sz="0" w:space="0" w:color="auto"/>
                                        <w:bottom w:val="none" w:sz="0" w:space="0" w:color="auto"/>
                                        <w:right w:val="none" w:sz="0" w:space="0" w:color="auto"/>
                                      </w:divBdr>
                                      <w:divsChild>
                                        <w:div w:id="1992560233">
                                          <w:marLeft w:val="0"/>
                                          <w:marRight w:val="0"/>
                                          <w:marTop w:val="0"/>
                                          <w:marBottom w:val="0"/>
                                          <w:divBdr>
                                            <w:top w:val="none" w:sz="0" w:space="0" w:color="auto"/>
                                            <w:left w:val="none" w:sz="0" w:space="0" w:color="auto"/>
                                            <w:bottom w:val="none" w:sz="0" w:space="0" w:color="auto"/>
                                            <w:right w:val="none" w:sz="0" w:space="0" w:color="auto"/>
                                          </w:divBdr>
                                          <w:divsChild>
                                            <w:div w:id="999039398">
                                              <w:marLeft w:val="0"/>
                                              <w:marRight w:val="0"/>
                                              <w:marTop w:val="0"/>
                                              <w:marBottom w:val="0"/>
                                              <w:divBdr>
                                                <w:top w:val="none" w:sz="0" w:space="0" w:color="auto"/>
                                                <w:left w:val="none" w:sz="0" w:space="0" w:color="auto"/>
                                                <w:bottom w:val="none" w:sz="0" w:space="0" w:color="auto"/>
                                                <w:right w:val="none" w:sz="0" w:space="0" w:color="auto"/>
                                              </w:divBdr>
                                              <w:divsChild>
                                                <w:div w:id="1457604481">
                                                  <w:marLeft w:val="0"/>
                                                  <w:marRight w:val="0"/>
                                                  <w:marTop w:val="0"/>
                                                  <w:marBottom w:val="0"/>
                                                  <w:divBdr>
                                                    <w:top w:val="none" w:sz="0" w:space="0" w:color="auto"/>
                                                    <w:left w:val="none" w:sz="0" w:space="0" w:color="auto"/>
                                                    <w:bottom w:val="none" w:sz="0" w:space="0" w:color="auto"/>
                                                    <w:right w:val="none" w:sz="0" w:space="0" w:color="auto"/>
                                                  </w:divBdr>
                                                  <w:divsChild>
                                                    <w:div w:id="180754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5415644">
      <w:bodyDiv w:val="1"/>
      <w:marLeft w:val="0"/>
      <w:marRight w:val="0"/>
      <w:marTop w:val="0"/>
      <w:marBottom w:val="0"/>
      <w:divBdr>
        <w:top w:val="none" w:sz="0" w:space="0" w:color="auto"/>
        <w:left w:val="none" w:sz="0" w:space="0" w:color="auto"/>
        <w:bottom w:val="none" w:sz="0" w:space="0" w:color="auto"/>
        <w:right w:val="none" w:sz="0" w:space="0" w:color="auto"/>
      </w:divBdr>
      <w:divsChild>
        <w:div w:id="726539220">
          <w:marLeft w:val="0"/>
          <w:marRight w:val="0"/>
          <w:marTop w:val="0"/>
          <w:marBottom w:val="0"/>
          <w:divBdr>
            <w:top w:val="none" w:sz="0" w:space="0" w:color="auto"/>
            <w:left w:val="none" w:sz="0" w:space="0" w:color="auto"/>
            <w:bottom w:val="none" w:sz="0" w:space="0" w:color="auto"/>
            <w:right w:val="none" w:sz="0" w:space="0" w:color="auto"/>
          </w:divBdr>
          <w:divsChild>
            <w:div w:id="1027945707">
              <w:marLeft w:val="0"/>
              <w:marRight w:val="0"/>
              <w:marTop w:val="0"/>
              <w:marBottom w:val="0"/>
              <w:divBdr>
                <w:top w:val="none" w:sz="0" w:space="0" w:color="auto"/>
                <w:left w:val="none" w:sz="0" w:space="0" w:color="auto"/>
                <w:bottom w:val="none" w:sz="0" w:space="0" w:color="auto"/>
                <w:right w:val="none" w:sz="0" w:space="0" w:color="auto"/>
              </w:divBdr>
              <w:divsChild>
                <w:div w:id="147986212">
                  <w:marLeft w:val="0"/>
                  <w:marRight w:val="0"/>
                  <w:marTop w:val="0"/>
                  <w:marBottom w:val="0"/>
                  <w:divBdr>
                    <w:top w:val="none" w:sz="0" w:space="0" w:color="auto"/>
                    <w:left w:val="none" w:sz="0" w:space="0" w:color="auto"/>
                    <w:bottom w:val="none" w:sz="0" w:space="0" w:color="auto"/>
                    <w:right w:val="none" w:sz="0" w:space="0" w:color="auto"/>
                  </w:divBdr>
                  <w:divsChild>
                    <w:div w:id="1209226970">
                      <w:marLeft w:val="0"/>
                      <w:marRight w:val="0"/>
                      <w:marTop w:val="0"/>
                      <w:marBottom w:val="0"/>
                      <w:divBdr>
                        <w:top w:val="none" w:sz="0" w:space="0" w:color="auto"/>
                        <w:left w:val="none" w:sz="0" w:space="0" w:color="auto"/>
                        <w:bottom w:val="none" w:sz="0" w:space="0" w:color="auto"/>
                        <w:right w:val="none" w:sz="0" w:space="0" w:color="auto"/>
                      </w:divBdr>
                      <w:divsChild>
                        <w:div w:id="463625074">
                          <w:marLeft w:val="0"/>
                          <w:marRight w:val="0"/>
                          <w:marTop w:val="0"/>
                          <w:marBottom w:val="0"/>
                          <w:divBdr>
                            <w:top w:val="none" w:sz="0" w:space="0" w:color="auto"/>
                            <w:left w:val="none" w:sz="0" w:space="0" w:color="auto"/>
                            <w:bottom w:val="none" w:sz="0" w:space="0" w:color="auto"/>
                            <w:right w:val="none" w:sz="0" w:space="0" w:color="auto"/>
                          </w:divBdr>
                          <w:divsChild>
                            <w:div w:id="1235431361">
                              <w:marLeft w:val="0"/>
                              <w:marRight w:val="0"/>
                              <w:marTop w:val="0"/>
                              <w:marBottom w:val="0"/>
                              <w:divBdr>
                                <w:top w:val="none" w:sz="0" w:space="0" w:color="auto"/>
                                <w:left w:val="none" w:sz="0" w:space="0" w:color="auto"/>
                                <w:bottom w:val="none" w:sz="0" w:space="0" w:color="auto"/>
                                <w:right w:val="none" w:sz="0" w:space="0" w:color="auto"/>
                              </w:divBdr>
                              <w:divsChild>
                                <w:div w:id="144861160">
                                  <w:marLeft w:val="0"/>
                                  <w:marRight w:val="0"/>
                                  <w:marTop w:val="0"/>
                                  <w:marBottom w:val="0"/>
                                  <w:divBdr>
                                    <w:top w:val="none" w:sz="0" w:space="0" w:color="auto"/>
                                    <w:left w:val="none" w:sz="0" w:space="0" w:color="auto"/>
                                    <w:bottom w:val="none" w:sz="0" w:space="0" w:color="auto"/>
                                    <w:right w:val="none" w:sz="0" w:space="0" w:color="auto"/>
                                  </w:divBdr>
                                  <w:divsChild>
                                    <w:div w:id="1265769921">
                                      <w:marLeft w:val="0"/>
                                      <w:marRight w:val="0"/>
                                      <w:marTop w:val="0"/>
                                      <w:marBottom w:val="0"/>
                                      <w:divBdr>
                                        <w:top w:val="none" w:sz="0" w:space="0" w:color="auto"/>
                                        <w:left w:val="none" w:sz="0" w:space="0" w:color="auto"/>
                                        <w:bottom w:val="none" w:sz="0" w:space="0" w:color="auto"/>
                                        <w:right w:val="none" w:sz="0" w:space="0" w:color="auto"/>
                                      </w:divBdr>
                                      <w:divsChild>
                                        <w:div w:id="1822889223">
                                          <w:marLeft w:val="0"/>
                                          <w:marRight w:val="0"/>
                                          <w:marTop w:val="0"/>
                                          <w:marBottom w:val="0"/>
                                          <w:divBdr>
                                            <w:top w:val="none" w:sz="0" w:space="0" w:color="auto"/>
                                            <w:left w:val="none" w:sz="0" w:space="0" w:color="auto"/>
                                            <w:bottom w:val="none" w:sz="0" w:space="0" w:color="auto"/>
                                            <w:right w:val="none" w:sz="0" w:space="0" w:color="auto"/>
                                          </w:divBdr>
                                          <w:divsChild>
                                            <w:div w:id="661127741">
                                              <w:marLeft w:val="0"/>
                                              <w:marRight w:val="0"/>
                                              <w:marTop w:val="0"/>
                                              <w:marBottom w:val="0"/>
                                              <w:divBdr>
                                                <w:top w:val="none" w:sz="0" w:space="0" w:color="auto"/>
                                                <w:left w:val="none" w:sz="0" w:space="0" w:color="auto"/>
                                                <w:bottom w:val="none" w:sz="0" w:space="0" w:color="auto"/>
                                                <w:right w:val="none" w:sz="0" w:space="0" w:color="auto"/>
                                              </w:divBdr>
                                              <w:divsChild>
                                                <w:div w:id="959144594">
                                                  <w:marLeft w:val="0"/>
                                                  <w:marRight w:val="0"/>
                                                  <w:marTop w:val="0"/>
                                                  <w:marBottom w:val="0"/>
                                                  <w:divBdr>
                                                    <w:top w:val="none" w:sz="0" w:space="0" w:color="auto"/>
                                                    <w:left w:val="none" w:sz="0" w:space="0" w:color="auto"/>
                                                    <w:bottom w:val="none" w:sz="0" w:space="0" w:color="auto"/>
                                                    <w:right w:val="none" w:sz="0" w:space="0" w:color="auto"/>
                                                  </w:divBdr>
                                                  <w:divsChild>
                                                    <w:div w:id="41906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1060725">
      <w:bodyDiv w:val="1"/>
      <w:marLeft w:val="0"/>
      <w:marRight w:val="0"/>
      <w:marTop w:val="0"/>
      <w:marBottom w:val="0"/>
      <w:divBdr>
        <w:top w:val="none" w:sz="0" w:space="0" w:color="auto"/>
        <w:left w:val="none" w:sz="0" w:space="0" w:color="auto"/>
        <w:bottom w:val="none" w:sz="0" w:space="0" w:color="auto"/>
        <w:right w:val="none" w:sz="0" w:space="0" w:color="auto"/>
      </w:divBdr>
      <w:divsChild>
        <w:div w:id="1190219396">
          <w:marLeft w:val="0"/>
          <w:marRight w:val="0"/>
          <w:marTop w:val="0"/>
          <w:marBottom w:val="0"/>
          <w:divBdr>
            <w:top w:val="none" w:sz="0" w:space="0" w:color="auto"/>
            <w:left w:val="none" w:sz="0" w:space="0" w:color="auto"/>
            <w:bottom w:val="none" w:sz="0" w:space="0" w:color="auto"/>
            <w:right w:val="none" w:sz="0" w:space="0" w:color="auto"/>
          </w:divBdr>
          <w:divsChild>
            <w:div w:id="1531336195">
              <w:marLeft w:val="0"/>
              <w:marRight w:val="0"/>
              <w:marTop w:val="0"/>
              <w:marBottom w:val="0"/>
              <w:divBdr>
                <w:top w:val="none" w:sz="0" w:space="0" w:color="auto"/>
                <w:left w:val="none" w:sz="0" w:space="0" w:color="auto"/>
                <w:bottom w:val="none" w:sz="0" w:space="0" w:color="auto"/>
                <w:right w:val="none" w:sz="0" w:space="0" w:color="auto"/>
              </w:divBdr>
              <w:divsChild>
                <w:div w:id="327639166">
                  <w:marLeft w:val="0"/>
                  <w:marRight w:val="0"/>
                  <w:marTop w:val="0"/>
                  <w:marBottom w:val="0"/>
                  <w:divBdr>
                    <w:top w:val="none" w:sz="0" w:space="0" w:color="auto"/>
                    <w:left w:val="none" w:sz="0" w:space="0" w:color="auto"/>
                    <w:bottom w:val="none" w:sz="0" w:space="0" w:color="auto"/>
                    <w:right w:val="none" w:sz="0" w:space="0" w:color="auto"/>
                  </w:divBdr>
                  <w:divsChild>
                    <w:div w:id="697197038">
                      <w:marLeft w:val="0"/>
                      <w:marRight w:val="0"/>
                      <w:marTop w:val="0"/>
                      <w:marBottom w:val="0"/>
                      <w:divBdr>
                        <w:top w:val="none" w:sz="0" w:space="0" w:color="auto"/>
                        <w:left w:val="none" w:sz="0" w:space="0" w:color="auto"/>
                        <w:bottom w:val="none" w:sz="0" w:space="0" w:color="auto"/>
                        <w:right w:val="none" w:sz="0" w:space="0" w:color="auto"/>
                      </w:divBdr>
                      <w:divsChild>
                        <w:div w:id="973481991">
                          <w:marLeft w:val="0"/>
                          <w:marRight w:val="0"/>
                          <w:marTop w:val="0"/>
                          <w:marBottom w:val="0"/>
                          <w:divBdr>
                            <w:top w:val="none" w:sz="0" w:space="0" w:color="auto"/>
                            <w:left w:val="none" w:sz="0" w:space="0" w:color="auto"/>
                            <w:bottom w:val="none" w:sz="0" w:space="0" w:color="auto"/>
                            <w:right w:val="none" w:sz="0" w:space="0" w:color="auto"/>
                          </w:divBdr>
                          <w:divsChild>
                            <w:div w:id="1110709114">
                              <w:marLeft w:val="0"/>
                              <w:marRight w:val="0"/>
                              <w:marTop w:val="0"/>
                              <w:marBottom w:val="0"/>
                              <w:divBdr>
                                <w:top w:val="none" w:sz="0" w:space="0" w:color="auto"/>
                                <w:left w:val="none" w:sz="0" w:space="0" w:color="auto"/>
                                <w:bottom w:val="none" w:sz="0" w:space="0" w:color="auto"/>
                                <w:right w:val="none" w:sz="0" w:space="0" w:color="auto"/>
                              </w:divBdr>
                              <w:divsChild>
                                <w:div w:id="1098452481">
                                  <w:marLeft w:val="0"/>
                                  <w:marRight w:val="0"/>
                                  <w:marTop w:val="0"/>
                                  <w:marBottom w:val="0"/>
                                  <w:divBdr>
                                    <w:top w:val="none" w:sz="0" w:space="0" w:color="auto"/>
                                    <w:left w:val="none" w:sz="0" w:space="0" w:color="auto"/>
                                    <w:bottom w:val="none" w:sz="0" w:space="0" w:color="auto"/>
                                    <w:right w:val="none" w:sz="0" w:space="0" w:color="auto"/>
                                  </w:divBdr>
                                  <w:divsChild>
                                    <w:div w:id="1477794223">
                                      <w:marLeft w:val="0"/>
                                      <w:marRight w:val="0"/>
                                      <w:marTop w:val="0"/>
                                      <w:marBottom w:val="0"/>
                                      <w:divBdr>
                                        <w:top w:val="none" w:sz="0" w:space="0" w:color="auto"/>
                                        <w:left w:val="none" w:sz="0" w:space="0" w:color="auto"/>
                                        <w:bottom w:val="none" w:sz="0" w:space="0" w:color="auto"/>
                                        <w:right w:val="none" w:sz="0" w:space="0" w:color="auto"/>
                                      </w:divBdr>
                                      <w:divsChild>
                                        <w:div w:id="28069389">
                                          <w:marLeft w:val="0"/>
                                          <w:marRight w:val="0"/>
                                          <w:marTop w:val="0"/>
                                          <w:marBottom w:val="0"/>
                                          <w:divBdr>
                                            <w:top w:val="none" w:sz="0" w:space="0" w:color="auto"/>
                                            <w:left w:val="none" w:sz="0" w:space="0" w:color="auto"/>
                                            <w:bottom w:val="none" w:sz="0" w:space="0" w:color="auto"/>
                                            <w:right w:val="none" w:sz="0" w:space="0" w:color="auto"/>
                                          </w:divBdr>
                                          <w:divsChild>
                                            <w:div w:id="1023240489">
                                              <w:marLeft w:val="0"/>
                                              <w:marRight w:val="0"/>
                                              <w:marTop w:val="0"/>
                                              <w:marBottom w:val="0"/>
                                              <w:divBdr>
                                                <w:top w:val="none" w:sz="0" w:space="0" w:color="auto"/>
                                                <w:left w:val="none" w:sz="0" w:space="0" w:color="auto"/>
                                                <w:bottom w:val="none" w:sz="0" w:space="0" w:color="auto"/>
                                                <w:right w:val="none" w:sz="0" w:space="0" w:color="auto"/>
                                              </w:divBdr>
                                              <w:divsChild>
                                                <w:div w:id="350492625">
                                                  <w:marLeft w:val="0"/>
                                                  <w:marRight w:val="0"/>
                                                  <w:marTop w:val="0"/>
                                                  <w:marBottom w:val="0"/>
                                                  <w:divBdr>
                                                    <w:top w:val="none" w:sz="0" w:space="0" w:color="auto"/>
                                                    <w:left w:val="none" w:sz="0" w:space="0" w:color="auto"/>
                                                    <w:bottom w:val="none" w:sz="0" w:space="0" w:color="auto"/>
                                                    <w:right w:val="none" w:sz="0" w:space="0" w:color="auto"/>
                                                  </w:divBdr>
                                                  <w:divsChild>
                                                    <w:div w:id="17601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3898739">
      <w:bodyDiv w:val="1"/>
      <w:marLeft w:val="0"/>
      <w:marRight w:val="0"/>
      <w:marTop w:val="0"/>
      <w:marBottom w:val="0"/>
      <w:divBdr>
        <w:top w:val="none" w:sz="0" w:space="0" w:color="auto"/>
        <w:left w:val="none" w:sz="0" w:space="0" w:color="auto"/>
        <w:bottom w:val="none" w:sz="0" w:space="0" w:color="auto"/>
        <w:right w:val="none" w:sz="0" w:space="0" w:color="auto"/>
      </w:divBdr>
      <w:divsChild>
        <w:div w:id="12222381">
          <w:marLeft w:val="0"/>
          <w:marRight w:val="0"/>
          <w:marTop w:val="0"/>
          <w:marBottom w:val="0"/>
          <w:divBdr>
            <w:top w:val="none" w:sz="0" w:space="0" w:color="auto"/>
            <w:left w:val="none" w:sz="0" w:space="0" w:color="auto"/>
            <w:bottom w:val="none" w:sz="0" w:space="0" w:color="auto"/>
            <w:right w:val="none" w:sz="0" w:space="0" w:color="auto"/>
          </w:divBdr>
          <w:divsChild>
            <w:div w:id="2073968641">
              <w:marLeft w:val="0"/>
              <w:marRight w:val="0"/>
              <w:marTop w:val="0"/>
              <w:marBottom w:val="0"/>
              <w:divBdr>
                <w:top w:val="none" w:sz="0" w:space="0" w:color="auto"/>
                <w:left w:val="none" w:sz="0" w:space="0" w:color="auto"/>
                <w:bottom w:val="none" w:sz="0" w:space="0" w:color="auto"/>
                <w:right w:val="none" w:sz="0" w:space="0" w:color="auto"/>
              </w:divBdr>
              <w:divsChild>
                <w:div w:id="1835799430">
                  <w:marLeft w:val="0"/>
                  <w:marRight w:val="0"/>
                  <w:marTop w:val="0"/>
                  <w:marBottom w:val="0"/>
                  <w:divBdr>
                    <w:top w:val="none" w:sz="0" w:space="0" w:color="auto"/>
                    <w:left w:val="none" w:sz="0" w:space="0" w:color="auto"/>
                    <w:bottom w:val="none" w:sz="0" w:space="0" w:color="auto"/>
                    <w:right w:val="none" w:sz="0" w:space="0" w:color="auto"/>
                  </w:divBdr>
                  <w:divsChild>
                    <w:div w:id="664014118">
                      <w:marLeft w:val="0"/>
                      <w:marRight w:val="0"/>
                      <w:marTop w:val="0"/>
                      <w:marBottom w:val="0"/>
                      <w:divBdr>
                        <w:top w:val="none" w:sz="0" w:space="0" w:color="auto"/>
                        <w:left w:val="none" w:sz="0" w:space="0" w:color="auto"/>
                        <w:bottom w:val="none" w:sz="0" w:space="0" w:color="auto"/>
                        <w:right w:val="none" w:sz="0" w:space="0" w:color="auto"/>
                      </w:divBdr>
                      <w:divsChild>
                        <w:div w:id="1865753954">
                          <w:marLeft w:val="0"/>
                          <w:marRight w:val="0"/>
                          <w:marTop w:val="0"/>
                          <w:marBottom w:val="0"/>
                          <w:divBdr>
                            <w:top w:val="none" w:sz="0" w:space="0" w:color="auto"/>
                            <w:left w:val="none" w:sz="0" w:space="0" w:color="auto"/>
                            <w:bottom w:val="none" w:sz="0" w:space="0" w:color="auto"/>
                            <w:right w:val="none" w:sz="0" w:space="0" w:color="auto"/>
                          </w:divBdr>
                          <w:divsChild>
                            <w:div w:id="667439196">
                              <w:marLeft w:val="0"/>
                              <w:marRight w:val="0"/>
                              <w:marTop w:val="0"/>
                              <w:marBottom w:val="0"/>
                              <w:divBdr>
                                <w:top w:val="none" w:sz="0" w:space="0" w:color="auto"/>
                                <w:left w:val="none" w:sz="0" w:space="0" w:color="auto"/>
                                <w:bottom w:val="none" w:sz="0" w:space="0" w:color="auto"/>
                                <w:right w:val="none" w:sz="0" w:space="0" w:color="auto"/>
                              </w:divBdr>
                              <w:divsChild>
                                <w:div w:id="8992319">
                                  <w:marLeft w:val="0"/>
                                  <w:marRight w:val="0"/>
                                  <w:marTop w:val="0"/>
                                  <w:marBottom w:val="0"/>
                                  <w:divBdr>
                                    <w:top w:val="none" w:sz="0" w:space="0" w:color="auto"/>
                                    <w:left w:val="none" w:sz="0" w:space="0" w:color="auto"/>
                                    <w:bottom w:val="none" w:sz="0" w:space="0" w:color="auto"/>
                                    <w:right w:val="none" w:sz="0" w:space="0" w:color="auto"/>
                                  </w:divBdr>
                                  <w:divsChild>
                                    <w:div w:id="1969120013">
                                      <w:marLeft w:val="0"/>
                                      <w:marRight w:val="0"/>
                                      <w:marTop w:val="0"/>
                                      <w:marBottom w:val="0"/>
                                      <w:divBdr>
                                        <w:top w:val="none" w:sz="0" w:space="0" w:color="auto"/>
                                        <w:left w:val="none" w:sz="0" w:space="0" w:color="auto"/>
                                        <w:bottom w:val="none" w:sz="0" w:space="0" w:color="auto"/>
                                        <w:right w:val="none" w:sz="0" w:space="0" w:color="auto"/>
                                      </w:divBdr>
                                      <w:divsChild>
                                        <w:div w:id="325015471">
                                          <w:marLeft w:val="0"/>
                                          <w:marRight w:val="0"/>
                                          <w:marTop w:val="0"/>
                                          <w:marBottom w:val="0"/>
                                          <w:divBdr>
                                            <w:top w:val="none" w:sz="0" w:space="0" w:color="auto"/>
                                            <w:left w:val="none" w:sz="0" w:space="0" w:color="auto"/>
                                            <w:bottom w:val="none" w:sz="0" w:space="0" w:color="auto"/>
                                            <w:right w:val="none" w:sz="0" w:space="0" w:color="auto"/>
                                          </w:divBdr>
                                          <w:divsChild>
                                            <w:div w:id="1676542059">
                                              <w:marLeft w:val="0"/>
                                              <w:marRight w:val="0"/>
                                              <w:marTop w:val="0"/>
                                              <w:marBottom w:val="0"/>
                                              <w:divBdr>
                                                <w:top w:val="none" w:sz="0" w:space="0" w:color="auto"/>
                                                <w:left w:val="none" w:sz="0" w:space="0" w:color="auto"/>
                                                <w:bottom w:val="none" w:sz="0" w:space="0" w:color="auto"/>
                                                <w:right w:val="none" w:sz="0" w:space="0" w:color="auto"/>
                                              </w:divBdr>
                                              <w:divsChild>
                                                <w:div w:id="1039890780">
                                                  <w:marLeft w:val="0"/>
                                                  <w:marRight w:val="0"/>
                                                  <w:marTop w:val="0"/>
                                                  <w:marBottom w:val="0"/>
                                                  <w:divBdr>
                                                    <w:top w:val="none" w:sz="0" w:space="0" w:color="auto"/>
                                                    <w:left w:val="none" w:sz="0" w:space="0" w:color="auto"/>
                                                    <w:bottom w:val="none" w:sz="0" w:space="0" w:color="auto"/>
                                                    <w:right w:val="none" w:sz="0" w:space="0" w:color="auto"/>
                                                  </w:divBdr>
                                                  <w:divsChild>
                                                    <w:div w:id="13467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356390">
      <w:bodyDiv w:val="1"/>
      <w:marLeft w:val="0"/>
      <w:marRight w:val="0"/>
      <w:marTop w:val="0"/>
      <w:marBottom w:val="0"/>
      <w:divBdr>
        <w:top w:val="none" w:sz="0" w:space="0" w:color="auto"/>
        <w:left w:val="none" w:sz="0" w:space="0" w:color="auto"/>
        <w:bottom w:val="none" w:sz="0" w:space="0" w:color="auto"/>
        <w:right w:val="none" w:sz="0" w:space="0" w:color="auto"/>
      </w:divBdr>
      <w:divsChild>
        <w:div w:id="371348791">
          <w:marLeft w:val="0"/>
          <w:marRight w:val="0"/>
          <w:marTop w:val="0"/>
          <w:marBottom w:val="0"/>
          <w:divBdr>
            <w:top w:val="none" w:sz="0" w:space="0" w:color="auto"/>
            <w:left w:val="none" w:sz="0" w:space="0" w:color="auto"/>
            <w:bottom w:val="none" w:sz="0" w:space="0" w:color="auto"/>
            <w:right w:val="none" w:sz="0" w:space="0" w:color="auto"/>
          </w:divBdr>
          <w:divsChild>
            <w:div w:id="939220966">
              <w:marLeft w:val="0"/>
              <w:marRight w:val="0"/>
              <w:marTop w:val="0"/>
              <w:marBottom w:val="0"/>
              <w:divBdr>
                <w:top w:val="none" w:sz="0" w:space="0" w:color="auto"/>
                <w:left w:val="none" w:sz="0" w:space="0" w:color="auto"/>
                <w:bottom w:val="none" w:sz="0" w:space="0" w:color="auto"/>
                <w:right w:val="none" w:sz="0" w:space="0" w:color="auto"/>
              </w:divBdr>
              <w:divsChild>
                <w:div w:id="2065830531">
                  <w:marLeft w:val="0"/>
                  <w:marRight w:val="0"/>
                  <w:marTop w:val="0"/>
                  <w:marBottom w:val="0"/>
                  <w:divBdr>
                    <w:top w:val="none" w:sz="0" w:space="0" w:color="auto"/>
                    <w:left w:val="none" w:sz="0" w:space="0" w:color="auto"/>
                    <w:bottom w:val="none" w:sz="0" w:space="0" w:color="auto"/>
                    <w:right w:val="none" w:sz="0" w:space="0" w:color="auto"/>
                  </w:divBdr>
                  <w:divsChild>
                    <w:div w:id="750465848">
                      <w:marLeft w:val="0"/>
                      <w:marRight w:val="0"/>
                      <w:marTop w:val="0"/>
                      <w:marBottom w:val="0"/>
                      <w:divBdr>
                        <w:top w:val="none" w:sz="0" w:space="0" w:color="auto"/>
                        <w:left w:val="none" w:sz="0" w:space="0" w:color="auto"/>
                        <w:bottom w:val="none" w:sz="0" w:space="0" w:color="auto"/>
                        <w:right w:val="none" w:sz="0" w:space="0" w:color="auto"/>
                      </w:divBdr>
                      <w:divsChild>
                        <w:div w:id="1883862159">
                          <w:marLeft w:val="0"/>
                          <w:marRight w:val="0"/>
                          <w:marTop w:val="0"/>
                          <w:marBottom w:val="0"/>
                          <w:divBdr>
                            <w:top w:val="none" w:sz="0" w:space="0" w:color="auto"/>
                            <w:left w:val="none" w:sz="0" w:space="0" w:color="auto"/>
                            <w:bottom w:val="none" w:sz="0" w:space="0" w:color="auto"/>
                            <w:right w:val="none" w:sz="0" w:space="0" w:color="auto"/>
                          </w:divBdr>
                          <w:divsChild>
                            <w:div w:id="491065712">
                              <w:marLeft w:val="0"/>
                              <w:marRight w:val="0"/>
                              <w:marTop w:val="0"/>
                              <w:marBottom w:val="0"/>
                              <w:divBdr>
                                <w:top w:val="none" w:sz="0" w:space="0" w:color="auto"/>
                                <w:left w:val="none" w:sz="0" w:space="0" w:color="auto"/>
                                <w:bottom w:val="none" w:sz="0" w:space="0" w:color="auto"/>
                                <w:right w:val="none" w:sz="0" w:space="0" w:color="auto"/>
                              </w:divBdr>
                              <w:divsChild>
                                <w:div w:id="892816670">
                                  <w:marLeft w:val="0"/>
                                  <w:marRight w:val="0"/>
                                  <w:marTop w:val="0"/>
                                  <w:marBottom w:val="0"/>
                                  <w:divBdr>
                                    <w:top w:val="none" w:sz="0" w:space="0" w:color="auto"/>
                                    <w:left w:val="none" w:sz="0" w:space="0" w:color="auto"/>
                                    <w:bottom w:val="none" w:sz="0" w:space="0" w:color="auto"/>
                                    <w:right w:val="none" w:sz="0" w:space="0" w:color="auto"/>
                                  </w:divBdr>
                                  <w:divsChild>
                                    <w:div w:id="9990810">
                                      <w:marLeft w:val="0"/>
                                      <w:marRight w:val="0"/>
                                      <w:marTop w:val="0"/>
                                      <w:marBottom w:val="0"/>
                                      <w:divBdr>
                                        <w:top w:val="none" w:sz="0" w:space="0" w:color="auto"/>
                                        <w:left w:val="none" w:sz="0" w:space="0" w:color="auto"/>
                                        <w:bottom w:val="none" w:sz="0" w:space="0" w:color="auto"/>
                                        <w:right w:val="none" w:sz="0" w:space="0" w:color="auto"/>
                                      </w:divBdr>
                                      <w:divsChild>
                                        <w:div w:id="641009468">
                                          <w:marLeft w:val="0"/>
                                          <w:marRight w:val="0"/>
                                          <w:marTop w:val="0"/>
                                          <w:marBottom w:val="0"/>
                                          <w:divBdr>
                                            <w:top w:val="none" w:sz="0" w:space="0" w:color="auto"/>
                                            <w:left w:val="none" w:sz="0" w:space="0" w:color="auto"/>
                                            <w:bottom w:val="none" w:sz="0" w:space="0" w:color="auto"/>
                                            <w:right w:val="none" w:sz="0" w:space="0" w:color="auto"/>
                                          </w:divBdr>
                                          <w:divsChild>
                                            <w:div w:id="1406486771">
                                              <w:marLeft w:val="0"/>
                                              <w:marRight w:val="0"/>
                                              <w:marTop w:val="0"/>
                                              <w:marBottom w:val="0"/>
                                              <w:divBdr>
                                                <w:top w:val="none" w:sz="0" w:space="0" w:color="auto"/>
                                                <w:left w:val="none" w:sz="0" w:space="0" w:color="auto"/>
                                                <w:bottom w:val="none" w:sz="0" w:space="0" w:color="auto"/>
                                                <w:right w:val="none" w:sz="0" w:space="0" w:color="auto"/>
                                              </w:divBdr>
                                              <w:divsChild>
                                                <w:div w:id="907693947">
                                                  <w:marLeft w:val="0"/>
                                                  <w:marRight w:val="0"/>
                                                  <w:marTop w:val="0"/>
                                                  <w:marBottom w:val="0"/>
                                                  <w:divBdr>
                                                    <w:top w:val="none" w:sz="0" w:space="0" w:color="auto"/>
                                                    <w:left w:val="none" w:sz="0" w:space="0" w:color="auto"/>
                                                    <w:bottom w:val="none" w:sz="0" w:space="0" w:color="auto"/>
                                                    <w:right w:val="none" w:sz="0" w:space="0" w:color="auto"/>
                                                  </w:divBdr>
                                                  <w:divsChild>
                                                    <w:div w:id="78068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9989555">
      <w:bodyDiv w:val="1"/>
      <w:marLeft w:val="0"/>
      <w:marRight w:val="0"/>
      <w:marTop w:val="0"/>
      <w:marBottom w:val="0"/>
      <w:divBdr>
        <w:top w:val="none" w:sz="0" w:space="0" w:color="auto"/>
        <w:left w:val="none" w:sz="0" w:space="0" w:color="auto"/>
        <w:bottom w:val="none" w:sz="0" w:space="0" w:color="auto"/>
        <w:right w:val="none" w:sz="0" w:space="0" w:color="auto"/>
      </w:divBdr>
      <w:divsChild>
        <w:div w:id="359553756">
          <w:marLeft w:val="0"/>
          <w:marRight w:val="0"/>
          <w:marTop w:val="0"/>
          <w:marBottom w:val="0"/>
          <w:divBdr>
            <w:top w:val="none" w:sz="0" w:space="0" w:color="auto"/>
            <w:left w:val="none" w:sz="0" w:space="0" w:color="auto"/>
            <w:bottom w:val="none" w:sz="0" w:space="0" w:color="auto"/>
            <w:right w:val="none" w:sz="0" w:space="0" w:color="auto"/>
          </w:divBdr>
          <w:divsChild>
            <w:div w:id="897279871">
              <w:marLeft w:val="0"/>
              <w:marRight w:val="0"/>
              <w:marTop w:val="0"/>
              <w:marBottom w:val="0"/>
              <w:divBdr>
                <w:top w:val="none" w:sz="0" w:space="0" w:color="auto"/>
                <w:left w:val="none" w:sz="0" w:space="0" w:color="auto"/>
                <w:bottom w:val="none" w:sz="0" w:space="0" w:color="auto"/>
                <w:right w:val="none" w:sz="0" w:space="0" w:color="auto"/>
              </w:divBdr>
              <w:divsChild>
                <w:div w:id="1858542996">
                  <w:marLeft w:val="0"/>
                  <w:marRight w:val="0"/>
                  <w:marTop w:val="0"/>
                  <w:marBottom w:val="0"/>
                  <w:divBdr>
                    <w:top w:val="none" w:sz="0" w:space="0" w:color="auto"/>
                    <w:left w:val="none" w:sz="0" w:space="0" w:color="auto"/>
                    <w:bottom w:val="none" w:sz="0" w:space="0" w:color="auto"/>
                    <w:right w:val="none" w:sz="0" w:space="0" w:color="auto"/>
                  </w:divBdr>
                  <w:divsChild>
                    <w:div w:id="1047410928">
                      <w:marLeft w:val="0"/>
                      <w:marRight w:val="0"/>
                      <w:marTop w:val="0"/>
                      <w:marBottom w:val="0"/>
                      <w:divBdr>
                        <w:top w:val="none" w:sz="0" w:space="0" w:color="auto"/>
                        <w:left w:val="none" w:sz="0" w:space="0" w:color="auto"/>
                        <w:bottom w:val="none" w:sz="0" w:space="0" w:color="auto"/>
                        <w:right w:val="none" w:sz="0" w:space="0" w:color="auto"/>
                      </w:divBdr>
                      <w:divsChild>
                        <w:div w:id="850149405">
                          <w:marLeft w:val="0"/>
                          <w:marRight w:val="0"/>
                          <w:marTop w:val="0"/>
                          <w:marBottom w:val="0"/>
                          <w:divBdr>
                            <w:top w:val="none" w:sz="0" w:space="0" w:color="auto"/>
                            <w:left w:val="none" w:sz="0" w:space="0" w:color="auto"/>
                            <w:bottom w:val="none" w:sz="0" w:space="0" w:color="auto"/>
                            <w:right w:val="none" w:sz="0" w:space="0" w:color="auto"/>
                          </w:divBdr>
                          <w:divsChild>
                            <w:div w:id="49959346">
                              <w:marLeft w:val="0"/>
                              <w:marRight w:val="0"/>
                              <w:marTop w:val="0"/>
                              <w:marBottom w:val="0"/>
                              <w:divBdr>
                                <w:top w:val="none" w:sz="0" w:space="0" w:color="auto"/>
                                <w:left w:val="none" w:sz="0" w:space="0" w:color="auto"/>
                                <w:bottom w:val="none" w:sz="0" w:space="0" w:color="auto"/>
                                <w:right w:val="none" w:sz="0" w:space="0" w:color="auto"/>
                              </w:divBdr>
                              <w:divsChild>
                                <w:div w:id="1636179086">
                                  <w:marLeft w:val="0"/>
                                  <w:marRight w:val="0"/>
                                  <w:marTop w:val="0"/>
                                  <w:marBottom w:val="0"/>
                                  <w:divBdr>
                                    <w:top w:val="none" w:sz="0" w:space="0" w:color="auto"/>
                                    <w:left w:val="none" w:sz="0" w:space="0" w:color="auto"/>
                                    <w:bottom w:val="none" w:sz="0" w:space="0" w:color="auto"/>
                                    <w:right w:val="none" w:sz="0" w:space="0" w:color="auto"/>
                                  </w:divBdr>
                                  <w:divsChild>
                                    <w:div w:id="1932085209">
                                      <w:marLeft w:val="0"/>
                                      <w:marRight w:val="0"/>
                                      <w:marTop w:val="0"/>
                                      <w:marBottom w:val="0"/>
                                      <w:divBdr>
                                        <w:top w:val="none" w:sz="0" w:space="0" w:color="auto"/>
                                        <w:left w:val="none" w:sz="0" w:space="0" w:color="auto"/>
                                        <w:bottom w:val="none" w:sz="0" w:space="0" w:color="auto"/>
                                        <w:right w:val="none" w:sz="0" w:space="0" w:color="auto"/>
                                      </w:divBdr>
                                      <w:divsChild>
                                        <w:div w:id="1401948364">
                                          <w:marLeft w:val="0"/>
                                          <w:marRight w:val="0"/>
                                          <w:marTop w:val="0"/>
                                          <w:marBottom w:val="0"/>
                                          <w:divBdr>
                                            <w:top w:val="none" w:sz="0" w:space="0" w:color="auto"/>
                                            <w:left w:val="none" w:sz="0" w:space="0" w:color="auto"/>
                                            <w:bottom w:val="none" w:sz="0" w:space="0" w:color="auto"/>
                                            <w:right w:val="none" w:sz="0" w:space="0" w:color="auto"/>
                                          </w:divBdr>
                                          <w:divsChild>
                                            <w:div w:id="1939481831">
                                              <w:marLeft w:val="0"/>
                                              <w:marRight w:val="0"/>
                                              <w:marTop w:val="0"/>
                                              <w:marBottom w:val="0"/>
                                              <w:divBdr>
                                                <w:top w:val="none" w:sz="0" w:space="0" w:color="auto"/>
                                                <w:left w:val="none" w:sz="0" w:space="0" w:color="auto"/>
                                                <w:bottom w:val="none" w:sz="0" w:space="0" w:color="auto"/>
                                                <w:right w:val="none" w:sz="0" w:space="0" w:color="auto"/>
                                              </w:divBdr>
                                              <w:divsChild>
                                                <w:div w:id="955792645">
                                                  <w:marLeft w:val="0"/>
                                                  <w:marRight w:val="0"/>
                                                  <w:marTop w:val="0"/>
                                                  <w:marBottom w:val="0"/>
                                                  <w:divBdr>
                                                    <w:top w:val="none" w:sz="0" w:space="0" w:color="auto"/>
                                                    <w:left w:val="none" w:sz="0" w:space="0" w:color="auto"/>
                                                    <w:bottom w:val="none" w:sz="0" w:space="0" w:color="auto"/>
                                                    <w:right w:val="none" w:sz="0" w:space="0" w:color="auto"/>
                                                  </w:divBdr>
                                                  <w:divsChild>
                                                    <w:div w:id="178276966">
                                                      <w:marLeft w:val="0"/>
                                                      <w:marRight w:val="0"/>
                                                      <w:marTop w:val="0"/>
                                                      <w:marBottom w:val="0"/>
                                                      <w:divBdr>
                                                        <w:top w:val="none" w:sz="0" w:space="0" w:color="auto"/>
                                                        <w:left w:val="none" w:sz="0" w:space="0" w:color="auto"/>
                                                        <w:bottom w:val="none" w:sz="0" w:space="0" w:color="auto"/>
                                                        <w:right w:val="none" w:sz="0" w:space="0" w:color="auto"/>
                                                      </w:divBdr>
                                                      <w:divsChild>
                                                        <w:div w:id="46940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4509637">
      <w:bodyDiv w:val="1"/>
      <w:marLeft w:val="0"/>
      <w:marRight w:val="0"/>
      <w:marTop w:val="0"/>
      <w:marBottom w:val="0"/>
      <w:divBdr>
        <w:top w:val="none" w:sz="0" w:space="0" w:color="auto"/>
        <w:left w:val="none" w:sz="0" w:space="0" w:color="auto"/>
        <w:bottom w:val="none" w:sz="0" w:space="0" w:color="auto"/>
        <w:right w:val="none" w:sz="0" w:space="0" w:color="auto"/>
      </w:divBdr>
      <w:divsChild>
        <w:div w:id="1053892906">
          <w:marLeft w:val="0"/>
          <w:marRight w:val="0"/>
          <w:marTop w:val="0"/>
          <w:marBottom w:val="0"/>
          <w:divBdr>
            <w:top w:val="none" w:sz="0" w:space="0" w:color="auto"/>
            <w:left w:val="none" w:sz="0" w:space="0" w:color="auto"/>
            <w:bottom w:val="none" w:sz="0" w:space="0" w:color="auto"/>
            <w:right w:val="none" w:sz="0" w:space="0" w:color="auto"/>
          </w:divBdr>
          <w:divsChild>
            <w:div w:id="949321185">
              <w:marLeft w:val="0"/>
              <w:marRight w:val="0"/>
              <w:marTop w:val="0"/>
              <w:marBottom w:val="0"/>
              <w:divBdr>
                <w:top w:val="none" w:sz="0" w:space="0" w:color="auto"/>
                <w:left w:val="none" w:sz="0" w:space="0" w:color="auto"/>
                <w:bottom w:val="none" w:sz="0" w:space="0" w:color="auto"/>
                <w:right w:val="none" w:sz="0" w:space="0" w:color="auto"/>
              </w:divBdr>
              <w:divsChild>
                <w:div w:id="90899071">
                  <w:marLeft w:val="0"/>
                  <w:marRight w:val="0"/>
                  <w:marTop w:val="0"/>
                  <w:marBottom w:val="0"/>
                  <w:divBdr>
                    <w:top w:val="none" w:sz="0" w:space="0" w:color="auto"/>
                    <w:left w:val="none" w:sz="0" w:space="0" w:color="auto"/>
                    <w:bottom w:val="none" w:sz="0" w:space="0" w:color="auto"/>
                    <w:right w:val="none" w:sz="0" w:space="0" w:color="auto"/>
                  </w:divBdr>
                  <w:divsChild>
                    <w:div w:id="2044819531">
                      <w:marLeft w:val="0"/>
                      <w:marRight w:val="0"/>
                      <w:marTop w:val="0"/>
                      <w:marBottom w:val="0"/>
                      <w:divBdr>
                        <w:top w:val="none" w:sz="0" w:space="0" w:color="auto"/>
                        <w:left w:val="none" w:sz="0" w:space="0" w:color="auto"/>
                        <w:bottom w:val="none" w:sz="0" w:space="0" w:color="auto"/>
                        <w:right w:val="none" w:sz="0" w:space="0" w:color="auto"/>
                      </w:divBdr>
                      <w:divsChild>
                        <w:div w:id="1486051544">
                          <w:marLeft w:val="0"/>
                          <w:marRight w:val="0"/>
                          <w:marTop w:val="0"/>
                          <w:marBottom w:val="0"/>
                          <w:divBdr>
                            <w:top w:val="none" w:sz="0" w:space="0" w:color="auto"/>
                            <w:left w:val="none" w:sz="0" w:space="0" w:color="auto"/>
                            <w:bottom w:val="none" w:sz="0" w:space="0" w:color="auto"/>
                            <w:right w:val="none" w:sz="0" w:space="0" w:color="auto"/>
                          </w:divBdr>
                          <w:divsChild>
                            <w:div w:id="904530990">
                              <w:marLeft w:val="0"/>
                              <w:marRight w:val="0"/>
                              <w:marTop w:val="0"/>
                              <w:marBottom w:val="0"/>
                              <w:divBdr>
                                <w:top w:val="none" w:sz="0" w:space="0" w:color="auto"/>
                                <w:left w:val="none" w:sz="0" w:space="0" w:color="auto"/>
                                <w:bottom w:val="none" w:sz="0" w:space="0" w:color="auto"/>
                                <w:right w:val="none" w:sz="0" w:space="0" w:color="auto"/>
                              </w:divBdr>
                              <w:divsChild>
                                <w:div w:id="1657760253">
                                  <w:marLeft w:val="0"/>
                                  <w:marRight w:val="0"/>
                                  <w:marTop w:val="0"/>
                                  <w:marBottom w:val="0"/>
                                  <w:divBdr>
                                    <w:top w:val="none" w:sz="0" w:space="0" w:color="auto"/>
                                    <w:left w:val="none" w:sz="0" w:space="0" w:color="auto"/>
                                    <w:bottom w:val="none" w:sz="0" w:space="0" w:color="auto"/>
                                    <w:right w:val="none" w:sz="0" w:space="0" w:color="auto"/>
                                  </w:divBdr>
                                  <w:divsChild>
                                    <w:div w:id="1317295046">
                                      <w:marLeft w:val="0"/>
                                      <w:marRight w:val="0"/>
                                      <w:marTop w:val="0"/>
                                      <w:marBottom w:val="0"/>
                                      <w:divBdr>
                                        <w:top w:val="none" w:sz="0" w:space="0" w:color="auto"/>
                                        <w:left w:val="none" w:sz="0" w:space="0" w:color="auto"/>
                                        <w:bottom w:val="none" w:sz="0" w:space="0" w:color="auto"/>
                                        <w:right w:val="none" w:sz="0" w:space="0" w:color="auto"/>
                                      </w:divBdr>
                                      <w:divsChild>
                                        <w:div w:id="1610427587">
                                          <w:marLeft w:val="0"/>
                                          <w:marRight w:val="0"/>
                                          <w:marTop w:val="0"/>
                                          <w:marBottom w:val="0"/>
                                          <w:divBdr>
                                            <w:top w:val="none" w:sz="0" w:space="0" w:color="auto"/>
                                            <w:left w:val="none" w:sz="0" w:space="0" w:color="auto"/>
                                            <w:bottom w:val="none" w:sz="0" w:space="0" w:color="auto"/>
                                            <w:right w:val="none" w:sz="0" w:space="0" w:color="auto"/>
                                          </w:divBdr>
                                          <w:divsChild>
                                            <w:div w:id="947663574">
                                              <w:marLeft w:val="0"/>
                                              <w:marRight w:val="0"/>
                                              <w:marTop w:val="0"/>
                                              <w:marBottom w:val="0"/>
                                              <w:divBdr>
                                                <w:top w:val="none" w:sz="0" w:space="0" w:color="auto"/>
                                                <w:left w:val="none" w:sz="0" w:space="0" w:color="auto"/>
                                                <w:bottom w:val="none" w:sz="0" w:space="0" w:color="auto"/>
                                                <w:right w:val="none" w:sz="0" w:space="0" w:color="auto"/>
                                              </w:divBdr>
                                              <w:divsChild>
                                                <w:div w:id="684597358">
                                                  <w:marLeft w:val="0"/>
                                                  <w:marRight w:val="0"/>
                                                  <w:marTop w:val="0"/>
                                                  <w:marBottom w:val="0"/>
                                                  <w:divBdr>
                                                    <w:top w:val="none" w:sz="0" w:space="0" w:color="auto"/>
                                                    <w:left w:val="none" w:sz="0" w:space="0" w:color="auto"/>
                                                    <w:bottom w:val="none" w:sz="0" w:space="0" w:color="auto"/>
                                                    <w:right w:val="none" w:sz="0" w:space="0" w:color="auto"/>
                                                  </w:divBdr>
                                                  <w:divsChild>
                                                    <w:div w:id="193667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2800307">
      <w:bodyDiv w:val="1"/>
      <w:marLeft w:val="0"/>
      <w:marRight w:val="0"/>
      <w:marTop w:val="0"/>
      <w:marBottom w:val="0"/>
      <w:divBdr>
        <w:top w:val="none" w:sz="0" w:space="0" w:color="auto"/>
        <w:left w:val="none" w:sz="0" w:space="0" w:color="auto"/>
        <w:bottom w:val="none" w:sz="0" w:space="0" w:color="auto"/>
        <w:right w:val="none" w:sz="0" w:space="0" w:color="auto"/>
      </w:divBdr>
      <w:divsChild>
        <w:div w:id="669404224">
          <w:marLeft w:val="0"/>
          <w:marRight w:val="0"/>
          <w:marTop w:val="0"/>
          <w:marBottom w:val="0"/>
          <w:divBdr>
            <w:top w:val="none" w:sz="0" w:space="0" w:color="auto"/>
            <w:left w:val="none" w:sz="0" w:space="0" w:color="auto"/>
            <w:bottom w:val="none" w:sz="0" w:space="0" w:color="auto"/>
            <w:right w:val="none" w:sz="0" w:space="0" w:color="auto"/>
          </w:divBdr>
          <w:divsChild>
            <w:div w:id="195505313">
              <w:marLeft w:val="0"/>
              <w:marRight w:val="0"/>
              <w:marTop w:val="0"/>
              <w:marBottom w:val="0"/>
              <w:divBdr>
                <w:top w:val="none" w:sz="0" w:space="0" w:color="auto"/>
                <w:left w:val="none" w:sz="0" w:space="0" w:color="auto"/>
                <w:bottom w:val="none" w:sz="0" w:space="0" w:color="auto"/>
                <w:right w:val="none" w:sz="0" w:space="0" w:color="auto"/>
              </w:divBdr>
              <w:divsChild>
                <w:div w:id="55009457">
                  <w:marLeft w:val="0"/>
                  <w:marRight w:val="0"/>
                  <w:marTop w:val="0"/>
                  <w:marBottom w:val="0"/>
                  <w:divBdr>
                    <w:top w:val="none" w:sz="0" w:space="0" w:color="auto"/>
                    <w:left w:val="none" w:sz="0" w:space="0" w:color="auto"/>
                    <w:bottom w:val="none" w:sz="0" w:space="0" w:color="auto"/>
                    <w:right w:val="none" w:sz="0" w:space="0" w:color="auto"/>
                  </w:divBdr>
                  <w:divsChild>
                    <w:div w:id="1779986296">
                      <w:marLeft w:val="0"/>
                      <w:marRight w:val="0"/>
                      <w:marTop w:val="0"/>
                      <w:marBottom w:val="0"/>
                      <w:divBdr>
                        <w:top w:val="none" w:sz="0" w:space="0" w:color="auto"/>
                        <w:left w:val="none" w:sz="0" w:space="0" w:color="auto"/>
                        <w:bottom w:val="none" w:sz="0" w:space="0" w:color="auto"/>
                        <w:right w:val="none" w:sz="0" w:space="0" w:color="auto"/>
                      </w:divBdr>
                      <w:divsChild>
                        <w:div w:id="1645888526">
                          <w:marLeft w:val="0"/>
                          <w:marRight w:val="0"/>
                          <w:marTop w:val="0"/>
                          <w:marBottom w:val="0"/>
                          <w:divBdr>
                            <w:top w:val="none" w:sz="0" w:space="0" w:color="auto"/>
                            <w:left w:val="none" w:sz="0" w:space="0" w:color="auto"/>
                            <w:bottom w:val="none" w:sz="0" w:space="0" w:color="auto"/>
                            <w:right w:val="none" w:sz="0" w:space="0" w:color="auto"/>
                          </w:divBdr>
                          <w:divsChild>
                            <w:div w:id="75371764">
                              <w:marLeft w:val="0"/>
                              <w:marRight w:val="0"/>
                              <w:marTop w:val="0"/>
                              <w:marBottom w:val="0"/>
                              <w:divBdr>
                                <w:top w:val="none" w:sz="0" w:space="0" w:color="auto"/>
                                <w:left w:val="none" w:sz="0" w:space="0" w:color="auto"/>
                                <w:bottom w:val="none" w:sz="0" w:space="0" w:color="auto"/>
                                <w:right w:val="none" w:sz="0" w:space="0" w:color="auto"/>
                              </w:divBdr>
                              <w:divsChild>
                                <w:div w:id="1756168959">
                                  <w:marLeft w:val="0"/>
                                  <w:marRight w:val="0"/>
                                  <w:marTop w:val="0"/>
                                  <w:marBottom w:val="0"/>
                                  <w:divBdr>
                                    <w:top w:val="none" w:sz="0" w:space="0" w:color="auto"/>
                                    <w:left w:val="none" w:sz="0" w:space="0" w:color="auto"/>
                                    <w:bottom w:val="none" w:sz="0" w:space="0" w:color="auto"/>
                                    <w:right w:val="none" w:sz="0" w:space="0" w:color="auto"/>
                                  </w:divBdr>
                                  <w:divsChild>
                                    <w:div w:id="305478222">
                                      <w:marLeft w:val="0"/>
                                      <w:marRight w:val="0"/>
                                      <w:marTop w:val="0"/>
                                      <w:marBottom w:val="0"/>
                                      <w:divBdr>
                                        <w:top w:val="none" w:sz="0" w:space="0" w:color="auto"/>
                                        <w:left w:val="none" w:sz="0" w:space="0" w:color="auto"/>
                                        <w:bottom w:val="none" w:sz="0" w:space="0" w:color="auto"/>
                                        <w:right w:val="none" w:sz="0" w:space="0" w:color="auto"/>
                                      </w:divBdr>
                                      <w:divsChild>
                                        <w:div w:id="1355421027">
                                          <w:marLeft w:val="0"/>
                                          <w:marRight w:val="0"/>
                                          <w:marTop w:val="0"/>
                                          <w:marBottom w:val="0"/>
                                          <w:divBdr>
                                            <w:top w:val="none" w:sz="0" w:space="0" w:color="auto"/>
                                            <w:left w:val="none" w:sz="0" w:space="0" w:color="auto"/>
                                            <w:bottom w:val="none" w:sz="0" w:space="0" w:color="auto"/>
                                            <w:right w:val="none" w:sz="0" w:space="0" w:color="auto"/>
                                          </w:divBdr>
                                          <w:divsChild>
                                            <w:div w:id="747535914">
                                              <w:marLeft w:val="0"/>
                                              <w:marRight w:val="0"/>
                                              <w:marTop w:val="0"/>
                                              <w:marBottom w:val="0"/>
                                              <w:divBdr>
                                                <w:top w:val="none" w:sz="0" w:space="0" w:color="auto"/>
                                                <w:left w:val="none" w:sz="0" w:space="0" w:color="auto"/>
                                                <w:bottom w:val="none" w:sz="0" w:space="0" w:color="auto"/>
                                                <w:right w:val="none" w:sz="0" w:space="0" w:color="auto"/>
                                              </w:divBdr>
                                              <w:divsChild>
                                                <w:div w:id="1315992255">
                                                  <w:marLeft w:val="0"/>
                                                  <w:marRight w:val="0"/>
                                                  <w:marTop w:val="0"/>
                                                  <w:marBottom w:val="0"/>
                                                  <w:divBdr>
                                                    <w:top w:val="none" w:sz="0" w:space="0" w:color="auto"/>
                                                    <w:left w:val="none" w:sz="0" w:space="0" w:color="auto"/>
                                                    <w:bottom w:val="none" w:sz="0" w:space="0" w:color="auto"/>
                                                    <w:right w:val="none" w:sz="0" w:space="0" w:color="auto"/>
                                                  </w:divBdr>
                                                  <w:divsChild>
                                                    <w:div w:id="92919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5440900">
      <w:bodyDiv w:val="1"/>
      <w:marLeft w:val="0"/>
      <w:marRight w:val="0"/>
      <w:marTop w:val="0"/>
      <w:marBottom w:val="0"/>
      <w:divBdr>
        <w:top w:val="none" w:sz="0" w:space="0" w:color="auto"/>
        <w:left w:val="none" w:sz="0" w:space="0" w:color="auto"/>
        <w:bottom w:val="none" w:sz="0" w:space="0" w:color="auto"/>
        <w:right w:val="none" w:sz="0" w:space="0" w:color="auto"/>
      </w:divBdr>
      <w:divsChild>
        <w:div w:id="358362285">
          <w:marLeft w:val="0"/>
          <w:marRight w:val="0"/>
          <w:marTop w:val="0"/>
          <w:marBottom w:val="0"/>
          <w:divBdr>
            <w:top w:val="none" w:sz="0" w:space="0" w:color="auto"/>
            <w:left w:val="none" w:sz="0" w:space="0" w:color="auto"/>
            <w:bottom w:val="none" w:sz="0" w:space="0" w:color="auto"/>
            <w:right w:val="none" w:sz="0" w:space="0" w:color="auto"/>
          </w:divBdr>
          <w:divsChild>
            <w:div w:id="497693890">
              <w:marLeft w:val="0"/>
              <w:marRight w:val="0"/>
              <w:marTop w:val="0"/>
              <w:marBottom w:val="0"/>
              <w:divBdr>
                <w:top w:val="none" w:sz="0" w:space="0" w:color="auto"/>
                <w:left w:val="none" w:sz="0" w:space="0" w:color="auto"/>
                <w:bottom w:val="none" w:sz="0" w:space="0" w:color="auto"/>
                <w:right w:val="none" w:sz="0" w:space="0" w:color="auto"/>
              </w:divBdr>
              <w:divsChild>
                <w:div w:id="1078984708">
                  <w:marLeft w:val="0"/>
                  <w:marRight w:val="0"/>
                  <w:marTop w:val="0"/>
                  <w:marBottom w:val="0"/>
                  <w:divBdr>
                    <w:top w:val="none" w:sz="0" w:space="0" w:color="auto"/>
                    <w:left w:val="none" w:sz="0" w:space="0" w:color="auto"/>
                    <w:bottom w:val="none" w:sz="0" w:space="0" w:color="auto"/>
                    <w:right w:val="none" w:sz="0" w:space="0" w:color="auto"/>
                  </w:divBdr>
                  <w:divsChild>
                    <w:div w:id="790169856">
                      <w:marLeft w:val="0"/>
                      <w:marRight w:val="0"/>
                      <w:marTop w:val="0"/>
                      <w:marBottom w:val="0"/>
                      <w:divBdr>
                        <w:top w:val="none" w:sz="0" w:space="0" w:color="auto"/>
                        <w:left w:val="none" w:sz="0" w:space="0" w:color="auto"/>
                        <w:bottom w:val="none" w:sz="0" w:space="0" w:color="auto"/>
                        <w:right w:val="none" w:sz="0" w:space="0" w:color="auto"/>
                      </w:divBdr>
                      <w:divsChild>
                        <w:div w:id="1433822506">
                          <w:marLeft w:val="0"/>
                          <w:marRight w:val="0"/>
                          <w:marTop w:val="0"/>
                          <w:marBottom w:val="0"/>
                          <w:divBdr>
                            <w:top w:val="none" w:sz="0" w:space="0" w:color="auto"/>
                            <w:left w:val="none" w:sz="0" w:space="0" w:color="auto"/>
                            <w:bottom w:val="none" w:sz="0" w:space="0" w:color="auto"/>
                            <w:right w:val="none" w:sz="0" w:space="0" w:color="auto"/>
                          </w:divBdr>
                          <w:divsChild>
                            <w:div w:id="1105885708">
                              <w:marLeft w:val="0"/>
                              <w:marRight w:val="0"/>
                              <w:marTop w:val="0"/>
                              <w:marBottom w:val="0"/>
                              <w:divBdr>
                                <w:top w:val="none" w:sz="0" w:space="0" w:color="auto"/>
                                <w:left w:val="none" w:sz="0" w:space="0" w:color="auto"/>
                                <w:bottom w:val="none" w:sz="0" w:space="0" w:color="auto"/>
                                <w:right w:val="none" w:sz="0" w:space="0" w:color="auto"/>
                              </w:divBdr>
                              <w:divsChild>
                                <w:div w:id="1828130995">
                                  <w:marLeft w:val="0"/>
                                  <w:marRight w:val="0"/>
                                  <w:marTop w:val="0"/>
                                  <w:marBottom w:val="0"/>
                                  <w:divBdr>
                                    <w:top w:val="none" w:sz="0" w:space="0" w:color="auto"/>
                                    <w:left w:val="none" w:sz="0" w:space="0" w:color="auto"/>
                                    <w:bottom w:val="none" w:sz="0" w:space="0" w:color="auto"/>
                                    <w:right w:val="none" w:sz="0" w:space="0" w:color="auto"/>
                                  </w:divBdr>
                                  <w:divsChild>
                                    <w:div w:id="1008479228">
                                      <w:marLeft w:val="0"/>
                                      <w:marRight w:val="0"/>
                                      <w:marTop w:val="0"/>
                                      <w:marBottom w:val="0"/>
                                      <w:divBdr>
                                        <w:top w:val="none" w:sz="0" w:space="0" w:color="auto"/>
                                        <w:left w:val="none" w:sz="0" w:space="0" w:color="auto"/>
                                        <w:bottom w:val="none" w:sz="0" w:space="0" w:color="auto"/>
                                        <w:right w:val="none" w:sz="0" w:space="0" w:color="auto"/>
                                      </w:divBdr>
                                      <w:divsChild>
                                        <w:div w:id="457459705">
                                          <w:marLeft w:val="0"/>
                                          <w:marRight w:val="0"/>
                                          <w:marTop w:val="0"/>
                                          <w:marBottom w:val="0"/>
                                          <w:divBdr>
                                            <w:top w:val="none" w:sz="0" w:space="0" w:color="auto"/>
                                            <w:left w:val="none" w:sz="0" w:space="0" w:color="auto"/>
                                            <w:bottom w:val="none" w:sz="0" w:space="0" w:color="auto"/>
                                            <w:right w:val="none" w:sz="0" w:space="0" w:color="auto"/>
                                          </w:divBdr>
                                          <w:divsChild>
                                            <w:div w:id="1511800310">
                                              <w:marLeft w:val="0"/>
                                              <w:marRight w:val="0"/>
                                              <w:marTop w:val="0"/>
                                              <w:marBottom w:val="0"/>
                                              <w:divBdr>
                                                <w:top w:val="none" w:sz="0" w:space="0" w:color="auto"/>
                                                <w:left w:val="none" w:sz="0" w:space="0" w:color="auto"/>
                                                <w:bottom w:val="none" w:sz="0" w:space="0" w:color="auto"/>
                                                <w:right w:val="none" w:sz="0" w:space="0" w:color="auto"/>
                                              </w:divBdr>
                                              <w:divsChild>
                                                <w:div w:id="1172337241">
                                                  <w:marLeft w:val="0"/>
                                                  <w:marRight w:val="0"/>
                                                  <w:marTop w:val="0"/>
                                                  <w:marBottom w:val="0"/>
                                                  <w:divBdr>
                                                    <w:top w:val="none" w:sz="0" w:space="0" w:color="auto"/>
                                                    <w:left w:val="none" w:sz="0" w:space="0" w:color="auto"/>
                                                    <w:bottom w:val="none" w:sz="0" w:space="0" w:color="auto"/>
                                                    <w:right w:val="none" w:sz="0" w:space="0" w:color="auto"/>
                                                  </w:divBdr>
                                                  <w:divsChild>
                                                    <w:div w:id="71430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8461996">
      <w:bodyDiv w:val="1"/>
      <w:marLeft w:val="0"/>
      <w:marRight w:val="0"/>
      <w:marTop w:val="0"/>
      <w:marBottom w:val="0"/>
      <w:divBdr>
        <w:top w:val="none" w:sz="0" w:space="0" w:color="auto"/>
        <w:left w:val="none" w:sz="0" w:space="0" w:color="auto"/>
        <w:bottom w:val="none" w:sz="0" w:space="0" w:color="auto"/>
        <w:right w:val="none" w:sz="0" w:space="0" w:color="auto"/>
      </w:divBdr>
      <w:divsChild>
        <w:div w:id="2073118207">
          <w:marLeft w:val="0"/>
          <w:marRight w:val="0"/>
          <w:marTop w:val="0"/>
          <w:marBottom w:val="0"/>
          <w:divBdr>
            <w:top w:val="none" w:sz="0" w:space="0" w:color="auto"/>
            <w:left w:val="none" w:sz="0" w:space="0" w:color="auto"/>
            <w:bottom w:val="none" w:sz="0" w:space="0" w:color="auto"/>
            <w:right w:val="none" w:sz="0" w:space="0" w:color="auto"/>
          </w:divBdr>
          <w:divsChild>
            <w:div w:id="1651052391">
              <w:marLeft w:val="0"/>
              <w:marRight w:val="0"/>
              <w:marTop w:val="0"/>
              <w:marBottom w:val="0"/>
              <w:divBdr>
                <w:top w:val="none" w:sz="0" w:space="0" w:color="auto"/>
                <w:left w:val="none" w:sz="0" w:space="0" w:color="auto"/>
                <w:bottom w:val="none" w:sz="0" w:space="0" w:color="auto"/>
                <w:right w:val="none" w:sz="0" w:space="0" w:color="auto"/>
              </w:divBdr>
              <w:divsChild>
                <w:div w:id="448016810">
                  <w:marLeft w:val="0"/>
                  <w:marRight w:val="0"/>
                  <w:marTop w:val="0"/>
                  <w:marBottom w:val="0"/>
                  <w:divBdr>
                    <w:top w:val="none" w:sz="0" w:space="0" w:color="auto"/>
                    <w:left w:val="none" w:sz="0" w:space="0" w:color="auto"/>
                    <w:bottom w:val="none" w:sz="0" w:space="0" w:color="auto"/>
                    <w:right w:val="none" w:sz="0" w:space="0" w:color="auto"/>
                  </w:divBdr>
                  <w:divsChild>
                    <w:div w:id="1388380848">
                      <w:marLeft w:val="0"/>
                      <w:marRight w:val="0"/>
                      <w:marTop w:val="0"/>
                      <w:marBottom w:val="0"/>
                      <w:divBdr>
                        <w:top w:val="none" w:sz="0" w:space="0" w:color="auto"/>
                        <w:left w:val="none" w:sz="0" w:space="0" w:color="auto"/>
                        <w:bottom w:val="none" w:sz="0" w:space="0" w:color="auto"/>
                        <w:right w:val="none" w:sz="0" w:space="0" w:color="auto"/>
                      </w:divBdr>
                      <w:divsChild>
                        <w:div w:id="793913205">
                          <w:marLeft w:val="0"/>
                          <w:marRight w:val="0"/>
                          <w:marTop w:val="0"/>
                          <w:marBottom w:val="0"/>
                          <w:divBdr>
                            <w:top w:val="none" w:sz="0" w:space="0" w:color="auto"/>
                            <w:left w:val="none" w:sz="0" w:space="0" w:color="auto"/>
                            <w:bottom w:val="none" w:sz="0" w:space="0" w:color="auto"/>
                            <w:right w:val="none" w:sz="0" w:space="0" w:color="auto"/>
                          </w:divBdr>
                          <w:divsChild>
                            <w:div w:id="11304883">
                              <w:marLeft w:val="0"/>
                              <w:marRight w:val="0"/>
                              <w:marTop w:val="0"/>
                              <w:marBottom w:val="0"/>
                              <w:divBdr>
                                <w:top w:val="none" w:sz="0" w:space="0" w:color="auto"/>
                                <w:left w:val="none" w:sz="0" w:space="0" w:color="auto"/>
                                <w:bottom w:val="none" w:sz="0" w:space="0" w:color="auto"/>
                                <w:right w:val="none" w:sz="0" w:space="0" w:color="auto"/>
                              </w:divBdr>
                              <w:divsChild>
                                <w:div w:id="1991206532">
                                  <w:marLeft w:val="0"/>
                                  <w:marRight w:val="0"/>
                                  <w:marTop w:val="0"/>
                                  <w:marBottom w:val="0"/>
                                  <w:divBdr>
                                    <w:top w:val="none" w:sz="0" w:space="0" w:color="auto"/>
                                    <w:left w:val="none" w:sz="0" w:space="0" w:color="auto"/>
                                    <w:bottom w:val="none" w:sz="0" w:space="0" w:color="auto"/>
                                    <w:right w:val="none" w:sz="0" w:space="0" w:color="auto"/>
                                  </w:divBdr>
                                  <w:divsChild>
                                    <w:div w:id="1116170537">
                                      <w:marLeft w:val="0"/>
                                      <w:marRight w:val="0"/>
                                      <w:marTop w:val="0"/>
                                      <w:marBottom w:val="0"/>
                                      <w:divBdr>
                                        <w:top w:val="none" w:sz="0" w:space="0" w:color="auto"/>
                                        <w:left w:val="none" w:sz="0" w:space="0" w:color="auto"/>
                                        <w:bottom w:val="none" w:sz="0" w:space="0" w:color="auto"/>
                                        <w:right w:val="none" w:sz="0" w:space="0" w:color="auto"/>
                                      </w:divBdr>
                                      <w:divsChild>
                                        <w:div w:id="1684092987">
                                          <w:marLeft w:val="0"/>
                                          <w:marRight w:val="0"/>
                                          <w:marTop w:val="0"/>
                                          <w:marBottom w:val="0"/>
                                          <w:divBdr>
                                            <w:top w:val="none" w:sz="0" w:space="0" w:color="auto"/>
                                            <w:left w:val="none" w:sz="0" w:space="0" w:color="auto"/>
                                            <w:bottom w:val="none" w:sz="0" w:space="0" w:color="auto"/>
                                            <w:right w:val="none" w:sz="0" w:space="0" w:color="auto"/>
                                          </w:divBdr>
                                          <w:divsChild>
                                            <w:div w:id="52391139">
                                              <w:marLeft w:val="0"/>
                                              <w:marRight w:val="0"/>
                                              <w:marTop w:val="0"/>
                                              <w:marBottom w:val="0"/>
                                              <w:divBdr>
                                                <w:top w:val="none" w:sz="0" w:space="0" w:color="auto"/>
                                                <w:left w:val="none" w:sz="0" w:space="0" w:color="auto"/>
                                                <w:bottom w:val="none" w:sz="0" w:space="0" w:color="auto"/>
                                                <w:right w:val="none" w:sz="0" w:space="0" w:color="auto"/>
                                              </w:divBdr>
                                              <w:divsChild>
                                                <w:div w:id="373891648">
                                                  <w:marLeft w:val="0"/>
                                                  <w:marRight w:val="0"/>
                                                  <w:marTop w:val="0"/>
                                                  <w:marBottom w:val="0"/>
                                                  <w:divBdr>
                                                    <w:top w:val="none" w:sz="0" w:space="0" w:color="auto"/>
                                                    <w:left w:val="none" w:sz="0" w:space="0" w:color="auto"/>
                                                    <w:bottom w:val="none" w:sz="0" w:space="0" w:color="auto"/>
                                                    <w:right w:val="none" w:sz="0" w:space="0" w:color="auto"/>
                                                  </w:divBdr>
                                                  <w:divsChild>
                                                    <w:div w:id="120005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3293804">
      <w:bodyDiv w:val="1"/>
      <w:marLeft w:val="0"/>
      <w:marRight w:val="0"/>
      <w:marTop w:val="0"/>
      <w:marBottom w:val="0"/>
      <w:divBdr>
        <w:top w:val="none" w:sz="0" w:space="0" w:color="auto"/>
        <w:left w:val="none" w:sz="0" w:space="0" w:color="auto"/>
        <w:bottom w:val="none" w:sz="0" w:space="0" w:color="auto"/>
        <w:right w:val="none" w:sz="0" w:space="0" w:color="auto"/>
      </w:divBdr>
      <w:divsChild>
        <w:div w:id="517238651">
          <w:marLeft w:val="0"/>
          <w:marRight w:val="0"/>
          <w:marTop w:val="0"/>
          <w:marBottom w:val="0"/>
          <w:divBdr>
            <w:top w:val="none" w:sz="0" w:space="0" w:color="auto"/>
            <w:left w:val="none" w:sz="0" w:space="0" w:color="auto"/>
            <w:bottom w:val="none" w:sz="0" w:space="0" w:color="auto"/>
            <w:right w:val="none" w:sz="0" w:space="0" w:color="auto"/>
          </w:divBdr>
          <w:divsChild>
            <w:div w:id="42683805">
              <w:marLeft w:val="0"/>
              <w:marRight w:val="0"/>
              <w:marTop w:val="0"/>
              <w:marBottom w:val="0"/>
              <w:divBdr>
                <w:top w:val="none" w:sz="0" w:space="0" w:color="auto"/>
                <w:left w:val="none" w:sz="0" w:space="0" w:color="auto"/>
                <w:bottom w:val="none" w:sz="0" w:space="0" w:color="auto"/>
                <w:right w:val="none" w:sz="0" w:space="0" w:color="auto"/>
              </w:divBdr>
              <w:divsChild>
                <w:div w:id="383916371">
                  <w:marLeft w:val="0"/>
                  <w:marRight w:val="0"/>
                  <w:marTop w:val="0"/>
                  <w:marBottom w:val="0"/>
                  <w:divBdr>
                    <w:top w:val="none" w:sz="0" w:space="0" w:color="auto"/>
                    <w:left w:val="none" w:sz="0" w:space="0" w:color="auto"/>
                    <w:bottom w:val="none" w:sz="0" w:space="0" w:color="auto"/>
                    <w:right w:val="none" w:sz="0" w:space="0" w:color="auto"/>
                  </w:divBdr>
                  <w:divsChild>
                    <w:div w:id="1301880628">
                      <w:marLeft w:val="0"/>
                      <w:marRight w:val="0"/>
                      <w:marTop w:val="0"/>
                      <w:marBottom w:val="0"/>
                      <w:divBdr>
                        <w:top w:val="none" w:sz="0" w:space="0" w:color="auto"/>
                        <w:left w:val="none" w:sz="0" w:space="0" w:color="auto"/>
                        <w:bottom w:val="none" w:sz="0" w:space="0" w:color="auto"/>
                        <w:right w:val="none" w:sz="0" w:space="0" w:color="auto"/>
                      </w:divBdr>
                      <w:divsChild>
                        <w:div w:id="805316733">
                          <w:marLeft w:val="0"/>
                          <w:marRight w:val="0"/>
                          <w:marTop w:val="0"/>
                          <w:marBottom w:val="0"/>
                          <w:divBdr>
                            <w:top w:val="none" w:sz="0" w:space="0" w:color="auto"/>
                            <w:left w:val="none" w:sz="0" w:space="0" w:color="auto"/>
                            <w:bottom w:val="none" w:sz="0" w:space="0" w:color="auto"/>
                            <w:right w:val="none" w:sz="0" w:space="0" w:color="auto"/>
                          </w:divBdr>
                          <w:divsChild>
                            <w:div w:id="1784425466">
                              <w:marLeft w:val="0"/>
                              <w:marRight w:val="0"/>
                              <w:marTop w:val="0"/>
                              <w:marBottom w:val="0"/>
                              <w:divBdr>
                                <w:top w:val="none" w:sz="0" w:space="0" w:color="auto"/>
                                <w:left w:val="none" w:sz="0" w:space="0" w:color="auto"/>
                                <w:bottom w:val="none" w:sz="0" w:space="0" w:color="auto"/>
                                <w:right w:val="none" w:sz="0" w:space="0" w:color="auto"/>
                              </w:divBdr>
                              <w:divsChild>
                                <w:div w:id="1282879117">
                                  <w:marLeft w:val="0"/>
                                  <w:marRight w:val="0"/>
                                  <w:marTop w:val="0"/>
                                  <w:marBottom w:val="0"/>
                                  <w:divBdr>
                                    <w:top w:val="none" w:sz="0" w:space="0" w:color="auto"/>
                                    <w:left w:val="none" w:sz="0" w:space="0" w:color="auto"/>
                                    <w:bottom w:val="none" w:sz="0" w:space="0" w:color="auto"/>
                                    <w:right w:val="none" w:sz="0" w:space="0" w:color="auto"/>
                                  </w:divBdr>
                                  <w:divsChild>
                                    <w:div w:id="1440183229">
                                      <w:marLeft w:val="0"/>
                                      <w:marRight w:val="0"/>
                                      <w:marTop w:val="0"/>
                                      <w:marBottom w:val="0"/>
                                      <w:divBdr>
                                        <w:top w:val="none" w:sz="0" w:space="0" w:color="auto"/>
                                        <w:left w:val="none" w:sz="0" w:space="0" w:color="auto"/>
                                        <w:bottom w:val="none" w:sz="0" w:space="0" w:color="auto"/>
                                        <w:right w:val="none" w:sz="0" w:space="0" w:color="auto"/>
                                      </w:divBdr>
                                      <w:divsChild>
                                        <w:div w:id="316105924">
                                          <w:marLeft w:val="0"/>
                                          <w:marRight w:val="0"/>
                                          <w:marTop w:val="0"/>
                                          <w:marBottom w:val="0"/>
                                          <w:divBdr>
                                            <w:top w:val="none" w:sz="0" w:space="0" w:color="auto"/>
                                            <w:left w:val="none" w:sz="0" w:space="0" w:color="auto"/>
                                            <w:bottom w:val="none" w:sz="0" w:space="0" w:color="auto"/>
                                            <w:right w:val="none" w:sz="0" w:space="0" w:color="auto"/>
                                          </w:divBdr>
                                          <w:divsChild>
                                            <w:div w:id="902448888">
                                              <w:marLeft w:val="0"/>
                                              <w:marRight w:val="0"/>
                                              <w:marTop w:val="0"/>
                                              <w:marBottom w:val="0"/>
                                              <w:divBdr>
                                                <w:top w:val="none" w:sz="0" w:space="0" w:color="auto"/>
                                                <w:left w:val="none" w:sz="0" w:space="0" w:color="auto"/>
                                                <w:bottom w:val="none" w:sz="0" w:space="0" w:color="auto"/>
                                                <w:right w:val="none" w:sz="0" w:space="0" w:color="auto"/>
                                              </w:divBdr>
                                            </w:div>
                                            <w:div w:id="980427675">
                                              <w:marLeft w:val="0"/>
                                              <w:marRight w:val="0"/>
                                              <w:marTop w:val="0"/>
                                              <w:marBottom w:val="0"/>
                                              <w:divBdr>
                                                <w:top w:val="none" w:sz="0" w:space="0" w:color="auto"/>
                                                <w:left w:val="none" w:sz="0" w:space="0" w:color="auto"/>
                                                <w:bottom w:val="none" w:sz="0" w:space="0" w:color="auto"/>
                                                <w:right w:val="none" w:sz="0" w:space="0" w:color="auto"/>
                                              </w:divBdr>
                                            </w:div>
                                            <w:div w:id="40710471">
                                              <w:marLeft w:val="0"/>
                                              <w:marRight w:val="0"/>
                                              <w:marTop w:val="0"/>
                                              <w:marBottom w:val="0"/>
                                              <w:divBdr>
                                                <w:top w:val="none" w:sz="0" w:space="0" w:color="auto"/>
                                                <w:left w:val="none" w:sz="0" w:space="0" w:color="auto"/>
                                                <w:bottom w:val="none" w:sz="0" w:space="0" w:color="auto"/>
                                                <w:right w:val="none" w:sz="0" w:space="0" w:color="auto"/>
                                              </w:divBdr>
                                            </w:div>
                                            <w:div w:id="131600183">
                                              <w:marLeft w:val="0"/>
                                              <w:marRight w:val="0"/>
                                              <w:marTop w:val="0"/>
                                              <w:marBottom w:val="0"/>
                                              <w:divBdr>
                                                <w:top w:val="none" w:sz="0" w:space="0" w:color="auto"/>
                                                <w:left w:val="none" w:sz="0" w:space="0" w:color="auto"/>
                                                <w:bottom w:val="none" w:sz="0" w:space="0" w:color="auto"/>
                                                <w:right w:val="none" w:sz="0" w:space="0" w:color="auto"/>
                                              </w:divBdr>
                                            </w:div>
                                            <w:div w:id="506555023">
                                              <w:marLeft w:val="0"/>
                                              <w:marRight w:val="0"/>
                                              <w:marTop w:val="0"/>
                                              <w:marBottom w:val="0"/>
                                              <w:divBdr>
                                                <w:top w:val="none" w:sz="0" w:space="0" w:color="auto"/>
                                                <w:left w:val="none" w:sz="0" w:space="0" w:color="auto"/>
                                                <w:bottom w:val="none" w:sz="0" w:space="0" w:color="auto"/>
                                                <w:right w:val="none" w:sz="0" w:space="0" w:color="auto"/>
                                              </w:divBdr>
                                              <w:divsChild>
                                                <w:div w:id="1849827951">
                                                  <w:marLeft w:val="0"/>
                                                  <w:marRight w:val="0"/>
                                                  <w:marTop w:val="0"/>
                                                  <w:marBottom w:val="0"/>
                                                  <w:divBdr>
                                                    <w:top w:val="none" w:sz="0" w:space="0" w:color="auto"/>
                                                    <w:left w:val="none" w:sz="0" w:space="0" w:color="auto"/>
                                                    <w:bottom w:val="none" w:sz="0" w:space="0" w:color="auto"/>
                                                    <w:right w:val="none" w:sz="0" w:space="0" w:color="auto"/>
                                                  </w:divBdr>
                                                  <w:divsChild>
                                                    <w:div w:id="54358335">
                                                      <w:marLeft w:val="0"/>
                                                      <w:marRight w:val="0"/>
                                                      <w:marTop w:val="0"/>
                                                      <w:marBottom w:val="0"/>
                                                      <w:divBdr>
                                                        <w:top w:val="none" w:sz="0" w:space="0" w:color="auto"/>
                                                        <w:left w:val="none" w:sz="0" w:space="0" w:color="auto"/>
                                                        <w:bottom w:val="none" w:sz="0" w:space="0" w:color="auto"/>
                                                        <w:right w:val="none" w:sz="0" w:space="0" w:color="auto"/>
                                                      </w:divBdr>
                                                      <w:divsChild>
                                                        <w:div w:id="2064209433">
                                                          <w:marLeft w:val="0"/>
                                                          <w:marRight w:val="0"/>
                                                          <w:marTop w:val="0"/>
                                                          <w:marBottom w:val="0"/>
                                                          <w:divBdr>
                                                            <w:top w:val="none" w:sz="0" w:space="0" w:color="auto"/>
                                                            <w:left w:val="none" w:sz="0" w:space="0" w:color="auto"/>
                                                            <w:bottom w:val="none" w:sz="0" w:space="0" w:color="auto"/>
                                                            <w:right w:val="none" w:sz="0" w:space="0" w:color="auto"/>
                                                          </w:divBdr>
                                                        </w:div>
                                                        <w:div w:id="221793183">
                                                          <w:marLeft w:val="0"/>
                                                          <w:marRight w:val="0"/>
                                                          <w:marTop w:val="0"/>
                                                          <w:marBottom w:val="0"/>
                                                          <w:divBdr>
                                                            <w:top w:val="none" w:sz="0" w:space="0" w:color="auto"/>
                                                            <w:left w:val="none" w:sz="0" w:space="0" w:color="auto"/>
                                                            <w:bottom w:val="none" w:sz="0" w:space="0" w:color="auto"/>
                                                            <w:right w:val="none" w:sz="0" w:space="0" w:color="auto"/>
                                                          </w:divBdr>
                                                        </w:div>
                                                        <w:div w:id="984042739">
                                                          <w:marLeft w:val="0"/>
                                                          <w:marRight w:val="0"/>
                                                          <w:marTop w:val="0"/>
                                                          <w:marBottom w:val="0"/>
                                                          <w:divBdr>
                                                            <w:top w:val="none" w:sz="0" w:space="0" w:color="auto"/>
                                                            <w:left w:val="none" w:sz="0" w:space="0" w:color="auto"/>
                                                            <w:bottom w:val="none" w:sz="0" w:space="0" w:color="auto"/>
                                                            <w:right w:val="none" w:sz="0" w:space="0" w:color="auto"/>
                                                          </w:divBdr>
                                                        </w:div>
                                                        <w:div w:id="246354832">
                                                          <w:marLeft w:val="0"/>
                                                          <w:marRight w:val="0"/>
                                                          <w:marTop w:val="0"/>
                                                          <w:marBottom w:val="0"/>
                                                          <w:divBdr>
                                                            <w:top w:val="none" w:sz="0" w:space="0" w:color="auto"/>
                                                            <w:left w:val="none" w:sz="0" w:space="0" w:color="auto"/>
                                                            <w:bottom w:val="none" w:sz="0" w:space="0" w:color="auto"/>
                                                            <w:right w:val="none" w:sz="0" w:space="0" w:color="auto"/>
                                                          </w:divBdr>
                                                        </w:div>
                                                        <w:div w:id="147403747">
                                                          <w:marLeft w:val="0"/>
                                                          <w:marRight w:val="0"/>
                                                          <w:marTop w:val="0"/>
                                                          <w:marBottom w:val="0"/>
                                                          <w:divBdr>
                                                            <w:top w:val="none" w:sz="0" w:space="0" w:color="auto"/>
                                                            <w:left w:val="none" w:sz="0" w:space="0" w:color="auto"/>
                                                            <w:bottom w:val="none" w:sz="0" w:space="0" w:color="auto"/>
                                                            <w:right w:val="none" w:sz="0" w:space="0" w:color="auto"/>
                                                          </w:divBdr>
                                                        </w:div>
                                                        <w:div w:id="868177083">
                                                          <w:marLeft w:val="0"/>
                                                          <w:marRight w:val="0"/>
                                                          <w:marTop w:val="0"/>
                                                          <w:marBottom w:val="0"/>
                                                          <w:divBdr>
                                                            <w:top w:val="none" w:sz="0" w:space="0" w:color="auto"/>
                                                            <w:left w:val="none" w:sz="0" w:space="0" w:color="auto"/>
                                                            <w:bottom w:val="none" w:sz="0" w:space="0" w:color="auto"/>
                                                            <w:right w:val="none" w:sz="0" w:space="0" w:color="auto"/>
                                                          </w:divBdr>
                                                        </w:div>
                                                        <w:div w:id="732241675">
                                                          <w:marLeft w:val="0"/>
                                                          <w:marRight w:val="0"/>
                                                          <w:marTop w:val="0"/>
                                                          <w:marBottom w:val="0"/>
                                                          <w:divBdr>
                                                            <w:top w:val="none" w:sz="0" w:space="0" w:color="auto"/>
                                                            <w:left w:val="none" w:sz="0" w:space="0" w:color="auto"/>
                                                            <w:bottom w:val="none" w:sz="0" w:space="0" w:color="auto"/>
                                                            <w:right w:val="none" w:sz="0" w:space="0" w:color="auto"/>
                                                          </w:divBdr>
                                                        </w:div>
                                                      </w:divsChild>
                                                    </w:div>
                                                    <w:div w:id="773942056">
                                                      <w:marLeft w:val="0"/>
                                                      <w:marRight w:val="0"/>
                                                      <w:marTop w:val="0"/>
                                                      <w:marBottom w:val="0"/>
                                                      <w:divBdr>
                                                        <w:top w:val="none" w:sz="0" w:space="0" w:color="auto"/>
                                                        <w:left w:val="none" w:sz="0" w:space="0" w:color="auto"/>
                                                        <w:bottom w:val="none" w:sz="0" w:space="0" w:color="auto"/>
                                                        <w:right w:val="none" w:sz="0" w:space="0" w:color="auto"/>
                                                      </w:divBdr>
                                                    </w:div>
                                                    <w:div w:id="2021657973">
                                                      <w:marLeft w:val="0"/>
                                                      <w:marRight w:val="0"/>
                                                      <w:marTop w:val="0"/>
                                                      <w:marBottom w:val="0"/>
                                                      <w:divBdr>
                                                        <w:top w:val="none" w:sz="0" w:space="0" w:color="auto"/>
                                                        <w:left w:val="none" w:sz="0" w:space="0" w:color="auto"/>
                                                        <w:bottom w:val="none" w:sz="0" w:space="0" w:color="auto"/>
                                                        <w:right w:val="none" w:sz="0" w:space="0" w:color="auto"/>
                                                      </w:divBdr>
                                                    </w:div>
                                                    <w:div w:id="155813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5787032">
      <w:bodyDiv w:val="1"/>
      <w:marLeft w:val="0"/>
      <w:marRight w:val="0"/>
      <w:marTop w:val="0"/>
      <w:marBottom w:val="0"/>
      <w:divBdr>
        <w:top w:val="none" w:sz="0" w:space="0" w:color="auto"/>
        <w:left w:val="none" w:sz="0" w:space="0" w:color="auto"/>
        <w:bottom w:val="none" w:sz="0" w:space="0" w:color="auto"/>
        <w:right w:val="none" w:sz="0" w:space="0" w:color="auto"/>
      </w:divBdr>
      <w:divsChild>
        <w:div w:id="1778598546">
          <w:marLeft w:val="0"/>
          <w:marRight w:val="0"/>
          <w:marTop w:val="0"/>
          <w:marBottom w:val="0"/>
          <w:divBdr>
            <w:top w:val="none" w:sz="0" w:space="0" w:color="auto"/>
            <w:left w:val="none" w:sz="0" w:space="0" w:color="auto"/>
            <w:bottom w:val="none" w:sz="0" w:space="0" w:color="auto"/>
            <w:right w:val="none" w:sz="0" w:space="0" w:color="auto"/>
          </w:divBdr>
          <w:divsChild>
            <w:div w:id="1853105611">
              <w:marLeft w:val="0"/>
              <w:marRight w:val="0"/>
              <w:marTop w:val="0"/>
              <w:marBottom w:val="0"/>
              <w:divBdr>
                <w:top w:val="none" w:sz="0" w:space="0" w:color="auto"/>
                <w:left w:val="none" w:sz="0" w:space="0" w:color="auto"/>
                <w:bottom w:val="none" w:sz="0" w:space="0" w:color="auto"/>
                <w:right w:val="none" w:sz="0" w:space="0" w:color="auto"/>
              </w:divBdr>
              <w:divsChild>
                <w:div w:id="1409769295">
                  <w:marLeft w:val="0"/>
                  <w:marRight w:val="0"/>
                  <w:marTop w:val="0"/>
                  <w:marBottom w:val="0"/>
                  <w:divBdr>
                    <w:top w:val="none" w:sz="0" w:space="0" w:color="auto"/>
                    <w:left w:val="none" w:sz="0" w:space="0" w:color="auto"/>
                    <w:bottom w:val="none" w:sz="0" w:space="0" w:color="auto"/>
                    <w:right w:val="none" w:sz="0" w:space="0" w:color="auto"/>
                  </w:divBdr>
                  <w:divsChild>
                    <w:div w:id="1405226024">
                      <w:marLeft w:val="0"/>
                      <w:marRight w:val="0"/>
                      <w:marTop w:val="0"/>
                      <w:marBottom w:val="0"/>
                      <w:divBdr>
                        <w:top w:val="none" w:sz="0" w:space="0" w:color="auto"/>
                        <w:left w:val="none" w:sz="0" w:space="0" w:color="auto"/>
                        <w:bottom w:val="none" w:sz="0" w:space="0" w:color="auto"/>
                        <w:right w:val="none" w:sz="0" w:space="0" w:color="auto"/>
                      </w:divBdr>
                      <w:divsChild>
                        <w:div w:id="1869757296">
                          <w:marLeft w:val="0"/>
                          <w:marRight w:val="0"/>
                          <w:marTop w:val="0"/>
                          <w:marBottom w:val="0"/>
                          <w:divBdr>
                            <w:top w:val="none" w:sz="0" w:space="0" w:color="auto"/>
                            <w:left w:val="none" w:sz="0" w:space="0" w:color="auto"/>
                            <w:bottom w:val="none" w:sz="0" w:space="0" w:color="auto"/>
                            <w:right w:val="none" w:sz="0" w:space="0" w:color="auto"/>
                          </w:divBdr>
                          <w:divsChild>
                            <w:div w:id="1920139620">
                              <w:marLeft w:val="0"/>
                              <w:marRight w:val="0"/>
                              <w:marTop w:val="0"/>
                              <w:marBottom w:val="0"/>
                              <w:divBdr>
                                <w:top w:val="none" w:sz="0" w:space="0" w:color="auto"/>
                                <w:left w:val="none" w:sz="0" w:space="0" w:color="auto"/>
                                <w:bottom w:val="none" w:sz="0" w:space="0" w:color="auto"/>
                                <w:right w:val="none" w:sz="0" w:space="0" w:color="auto"/>
                              </w:divBdr>
                              <w:divsChild>
                                <w:div w:id="391269608">
                                  <w:marLeft w:val="0"/>
                                  <w:marRight w:val="0"/>
                                  <w:marTop w:val="0"/>
                                  <w:marBottom w:val="0"/>
                                  <w:divBdr>
                                    <w:top w:val="none" w:sz="0" w:space="0" w:color="auto"/>
                                    <w:left w:val="none" w:sz="0" w:space="0" w:color="auto"/>
                                    <w:bottom w:val="none" w:sz="0" w:space="0" w:color="auto"/>
                                    <w:right w:val="none" w:sz="0" w:space="0" w:color="auto"/>
                                  </w:divBdr>
                                  <w:divsChild>
                                    <w:div w:id="832721529">
                                      <w:marLeft w:val="0"/>
                                      <w:marRight w:val="0"/>
                                      <w:marTop w:val="0"/>
                                      <w:marBottom w:val="0"/>
                                      <w:divBdr>
                                        <w:top w:val="none" w:sz="0" w:space="0" w:color="auto"/>
                                        <w:left w:val="none" w:sz="0" w:space="0" w:color="auto"/>
                                        <w:bottom w:val="none" w:sz="0" w:space="0" w:color="auto"/>
                                        <w:right w:val="none" w:sz="0" w:space="0" w:color="auto"/>
                                      </w:divBdr>
                                      <w:divsChild>
                                        <w:div w:id="653340003">
                                          <w:marLeft w:val="0"/>
                                          <w:marRight w:val="0"/>
                                          <w:marTop w:val="0"/>
                                          <w:marBottom w:val="0"/>
                                          <w:divBdr>
                                            <w:top w:val="none" w:sz="0" w:space="0" w:color="auto"/>
                                            <w:left w:val="none" w:sz="0" w:space="0" w:color="auto"/>
                                            <w:bottom w:val="none" w:sz="0" w:space="0" w:color="auto"/>
                                            <w:right w:val="none" w:sz="0" w:space="0" w:color="auto"/>
                                          </w:divBdr>
                                          <w:divsChild>
                                            <w:div w:id="423763951">
                                              <w:marLeft w:val="0"/>
                                              <w:marRight w:val="0"/>
                                              <w:marTop w:val="0"/>
                                              <w:marBottom w:val="0"/>
                                              <w:divBdr>
                                                <w:top w:val="none" w:sz="0" w:space="0" w:color="auto"/>
                                                <w:left w:val="none" w:sz="0" w:space="0" w:color="auto"/>
                                                <w:bottom w:val="none" w:sz="0" w:space="0" w:color="auto"/>
                                                <w:right w:val="none" w:sz="0" w:space="0" w:color="auto"/>
                                              </w:divBdr>
                                              <w:divsChild>
                                                <w:div w:id="2135515921">
                                                  <w:marLeft w:val="0"/>
                                                  <w:marRight w:val="0"/>
                                                  <w:marTop w:val="0"/>
                                                  <w:marBottom w:val="0"/>
                                                  <w:divBdr>
                                                    <w:top w:val="none" w:sz="0" w:space="0" w:color="auto"/>
                                                    <w:left w:val="none" w:sz="0" w:space="0" w:color="auto"/>
                                                    <w:bottom w:val="none" w:sz="0" w:space="0" w:color="auto"/>
                                                    <w:right w:val="none" w:sz="0" w:space="0" w:color="auto"/>
                                                  </w:divBdr>
                                                  <w:divsChild>
                                                    <w:div w:id="2126919253">
                                                      <w:marLeft w:val="0"/>
                                                      <w:marRight w:val="0"/>
                                                      <w:marTop w:val="0"/>
                                                      <w:marBottom w:val="0"/>
                                                      <w:divBdr>
                                                        <w:top w:val="none" w:sz="0" w:space="0" w:color="auto"/>
                                                        <w:left w:val="none" w:sz="0" w:space="0" w:color="auto"/>
                                                        <w:bottom w:val="none" w:sz="0" w:space="0" w:color="auto"/>
                                                        <w:right w:val="none" w:sz="0" w:space="0" w:color="auto"/>
                                                      </w:divBdr>
                                                    </w:div>
                                                    <w:div w:id="2018383807">
                                                      <w:marLeft w:val="0"/>
                                                      <w:marRight w:val="0"/>
                                                      <w:marTop w:val="0"/>
                                                      <w:marBottom w:val="0"/>
                                                      <w:divBdr>
                                                        <w:top w:val="none" w:sz="0" w:space="0" w:color="auto"/>
                                                        <w:left w:val="none" w:sz="0" w:space="0" w:color="auto"/>
                                                        <w:bottom w:val="none" w:sz="0" w:space="0" w:color="auto"/>
                                                        <w:right w:val="none" w:sz="0" w:space="0" w:color="auto"/>
                                                      </w:divBdr>
                                                      <w:divsChild>
                                                        <w:div w:id="1791631337">
                                                          <w:marLeft w:val="0"/>
                                                          <w:marRight w:val="0"/>
                                                          <w:marTop w:val="0"/>
                                                          <w:marBottom w:val="0"/>
                                                          <w:divBdr>
                                                            <w:top w:val="none" w:sz="0" w:space="0" w:color="auto"/>
                                                            <w:left w:val="none" w:sz="0" w:space="0" w:color="auto"/>
                                                            <w:bottom w:val="none" w:sz="0" w:space="0" w:color="auto"/>
                                                            <w:right w:val="none" w:sz="0" w:space="0" w:color="auto"/>
                                                          </w:divBdr>
                                                        </w:div>
                                                        <w:div w:id="82427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h.com" TargetMode="External"/><Relationship Id="rId13" Type="http://schemas.openxmlformats.org/officeDocument/2006/relationships/hyperlink" Target="http://medialibrary.nazarene.org/guide?q=give+your+heart" TargetMode="External"/><Relationship Id="rId3" Type="http://schemas.openxmlformats.org/officeDocument/2006/relationships/styles" Target="styles.xml"/><Relationship Id="rId7" Type="http://schemas.openxmlformats.org/officeDocument/2006/relationships/hyperlink" Target="http://www.nph.com/nphweb/html/nph/itempage.jsp?itemId=O-320&amp;nid=srch&amp;catalogId=NA&amp;catSecCd=NA&amp;subCatSecCd=NA&amp;subSubCatSecCd=NA" TargetMode="External"/><Relationship Id="rId12" Type="http://schemas.openxmlformats.org/officeDocument/2006/relationships/hyperlink" Target="mailto:stewardship@nazarene.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zarene.org/generosity" TargetMode="External"/><Relationship Id="rId5" Type="http://schemas.openxmlformats.org/officeDocument/2006/relationships/settings" Target="settings.xml"/><Relationship Id="rId15" Type="http://schemas.openxmlformats.org/officeDocument/2006/relationships/hyperlink" Target="http://nazarene.org/generosity" TargetMode="External"/><Relationship Id="rId10" Type="http://schemas.openxmlformats.org/officeDocument/2006/relationships/hyperlink" Target="http://www.nazarene.org/subscriber.aspx" TargetMode="External"/><Relationship Id="rId4" Type="http://schemas.microsoft.com/office/2007/relationships/stylesWithEffects" Target="stylesWithEffects.xml"/><Relationship Id="rId9" Type="http://schemas.openxmlformats.org/officeDocument/2006/relationships/hyperlink" Target="http://www.nph.com/nphweb/html/nph/search.jsp?q=WEF+envelope" TargetMode="External"/><Relationship Id="rId14" Type="http://schemas.openxmlformats.org/officeDocument/2006/relationships/hyperlink" Target="http://medialibrary.nazarene.org/guide?q=madagasc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DB91D-7C93-4F6A-A0AD-77ED0919B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Church of the Nazarene</Company>
  <LinksUpToDate>false</LinksUpToDate>
  <CharactersWithSpaces>6733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Sawrie</dc:creator>
  <cp:lastModifiedBy>Megan Ashley</cp:lastModifiedBy>
  <cp:revision>6</cp:revision>
  <dcterms:created xsi:type="dcterms:W3CDTF">2014-08-19T14:33:00Z</dcterms:created>
  <dcterms:modified xsi:type="dcterms:W3CDTF">2014-08-21T21:21:00Z</dcterms:modified>
</cp:coreProperties>
</file>